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98" w:rsidRDefault="00EE3598" w:rsidP="00767C52">
      <w:pPr>
        <w:jc w:val="center"/>
        <w:rPr>
          <w:rFonts w:ascii="Arial" w:hAnsi="Arial" w:cs="Arial"/>
          <w:b/>
          <w:sz w:val="28"/>
          <w:szCs w:val="28"/>
        </w:rPr>
      </w:pPr>
    </w:p>
    <w:p w:rsidR="00767C52" w:rsidRPr="00EF2DAE" w:rsidRDefault="00D530F0" w:rsidP="00767C52">
      <w:pPr>
        <w:jc w:val="center"/>
        <w:rPr>
          <w:rFonts w:ascii="Arial" w:hAnsi="Arial" w:cs="Arial"/>
          <w:b/>
          <w:color w:val="7030A0"/>
          <w:sz w:val="28"/>
          <w:szCs w:val="28"/>
        </w:rPr>
      </w:pPr>
      <w:r w:rsidRPr="00EF2DAE">
        <w:rPr>
          <w:rFonts w:ascii="Arial" w:hAnsi="Arial" w:cs="Arial"/>
          <w:b/>
          <w:color w:val="7030A0"/>
          <w:sz w:val="28"/>
          <w:szCs w:val="28"/>
        </w:rPr>
        <w:t>EB</w:t>
      </w:r>
      <w:r w:rsidR="00FF2513">
        <w:rPr>
          <w:rFonts w:ascii="Arial" w:hAnsi="Arial" w:cs="Arial"/>
          <w:b/>
          <w:color w:val="7030A0"/>
          <w:sz w:val="28"/>
          <w:szCs w:val="28"/>
        </w:rPr>
        <w:t>S</w:t>
      </w:r>
      <w:r w:rsidR="00767C52" w:rsidRPr="00EF2DAE">
        <w:rPr>
          <w:rFonts w:ascii="Arial" w:hAnsi="Arial" w:cs="Arial"/>
          <w:b/>
          <w:color w:val="7030A0"/>
          <w:sz w:val="28"/>
          <w:szCs w:val="28"/>
        </w:rPr>
        <w:t xml:space="preserve"> </w:t>
      </w:r>
      <w:r w:rsidR="00AF3CAA">
        <w:rPr>
          <w:rFonts w:ascii="Arial" w:hAnsi="Arial" w:cs="Arial"/>
          <w:b/>
          <w:color w:val="7030A0"/>
          <w:sz w:val="28"/>
          <w:szCs w:val="28"/>
        </w:rPr>
        <w:t xml:space="preserve">1 Description: </w:t>
      </w:r>
      <w:r w:rsidR="00C46514">
        <w:rPr>
          <w:rFonts w:ascii="Arial" w:hAnsi="Arial" w:cs="Arial"/>
          <w:b/>
          <w:color w:val="7030A0"/>
          <w:sz w:val="28"/>
          <w:szCs w:val="28"/>
        </w:rPr>
        <w:t>Body &amp; Soul</w:t>
      </w:r>
    </w:p>
    <w:p w:rsidR="00AF3CAA" w:rsidRDefault="00C46514" w:rsidP="00AF3CAA">
      <w:pPr>
        <w:jc w:val="center"/>
        <w:rPr>
          <w:noProof/>
        </w:rPr>
      </w:pPr>
      <w:r>
        <w:rPr>
          <w:noProof/>
        </w:rPr>
        <w:drawing>
          <wp:inline distT="0" distB="0" distL="0" distR="0" wp14:anchorId="3240FC4C" wp14:editId="44212874">
            <wp:extent cx="4127442" cy="4180188"/>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38925" cy="4191818"/>
                    </a:xfrm>
                    <a:prstGeom prst="rect">
                      <a:avLst/>
                    </a:prstGeom>
                  </pic:spPr>
                </pic:pic>
              </a:graphicData>
            </a:graphic>
          </wp:inline>
        </w:drawing>
      </w:r>
    </w:p>
    <w:p w:rsidR="00AF3CAA" w:rsidRPr="00954559" w:rsidRDefault="00AF3CAA" w:rsidP="00954559">
      <w:pPr>
        <w:pStyle w:val="Heading3"/>
        <w:spacing w:before="0" w:after="0"/>
        <w:rPr>
          <w:rFonts w:ascii="Arial" w:hAnsi="Arial" w:cs="Arial"/>
          <w:i/>
          <w:sz w:val="24"/>
          <w:szCs w:val="24"/>
        </w:rPr>
      </w:pPr>
      <w:r w:rsidRPr="00954559">
        <w:rPr>
          <w:rFonts w:ascii="Arial" w:hAnsi="Arial" w:cs="Arial"/>
          <w:i/>
          <w:sz w:val="24"/>
          <w:szCs w:val="24"/>
        </w:rPr>
        <w:t>Description</w:t>
      </w:r>
    </w:p>
    <w:p w:rsidR="00C46514" w:rsidRPr="00C46514" w:rsidRDefault="00C46514" w:rsidP="00954559">
      <w:pPr>
        <w:pStyle w:val="NormalWeb"/>
        <w:spacing w:after="0"/>
        <w:rPr>
          <w:rFonts w:ascii="Arial" w:hAnsi="Arial" w:cs="Arial"/>
        </w:rPr>
      </w:pPr>
      <w:r w:rsidRPr="00C46514">
        <w:rPr>
          <w:rFonts w:ascii="Arial" w:hAnsi="Arial" w:cs="Arial"/>
        </w:rPr>
        <w:t>Body and Soul is a combination of the effective components from the Black Churches United for Better Health and Eat for Life programs.  The components include church-wide nutrition activities such as: a kick-off event, forming a project committee, conducting at least three nutrition events, plus one additional event involving the pastor, and making at least one policy change (e.g., establishing guidelines for the types of foods served at church functions or changing snacks served at youth camps).  Additional church-wide activities include hosting guest speakers and cooking demonstrations and taste tests, and providing self-help materials such as a cookbook, video, and educational pamphlets.  A Peer Counseling Training DVD product is available, however, it was not included as part of the original study.  Lay church volunteers conduct at least two motivational counseling calls to members as well.</w:t>
      </w:r>
    </w:p>
    <w:p w:rsidR="00954559" w:rsidRDefault="00AF3CAA" w:rsidP="00C46514">
      <w:pPr>
        <w:pStyle w:val="NormalWeb"/>
        <w:spacing w:after="0"/>
        <w:rPr>
          <w:rFonts w:ascii="Arial" w:hAnsi="Arial" w:cs="Arial"/>
        </w:rPr>
      </w:pPr>
      <w:r w:rsidRPr="00954559">
        <w:rPr>
          <w:rFonts w:ascii="Arial" w:hAnsi="Arial" w:cs="Arial"/>
        </w:rPr>
        <w:t xml:space="preserve"> </w:t>
      </w:r>
    </w:p>
    <w:p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Time Required</w:t>
      </w:r>
    </w:p>
    <w:p w:rsidR="00AF3CAA" w:rsidRPr="00C46514" w:rsidRDefault="00C46514" w:rsidP="00C46514">
      <w:pPr>
        <w:rPr>
          <w:rFonts w:ascii="Arial" w:hAnsi="Arial" w:cs="Arial"/>
        </w:rPr>
      </w:pPr>
      <w:r w:rsidRPr="00C46514">
        <w:rPr>
          <w:rFonts w:ascii="Arial" w:hAnsi="Arial" w:cs="Arial"/>
        </w:rPr>
        <w:t>Implementation time of church-wide activities varies.  Volunteer church liaisons used to recruit members and promote the project received 1 to 2 hours of training.  Each church received a copy of an 18-minute video.  Lay counselors received 12-16 hours of training and conducted at least two motivational calls to approximately five church members; each call was roughly 15 minutes long.</w:t>
      </w:r>
      <w:r w:rsidR="00AF3CAA" w:rsidRPr="00C46514">
        <w:rPr>
          <w:rFonts w:ascii="Arial" w:hAnsi="Arial" w:cs="Arial"/>
        </w:rPr>
        <w:t xml:space="preserve"> </w:t>
      </w:r>
    </w:p>
    <w:p w:rsidR="00954559" w:rsidRDefault="00954559" w:rsidP="00954559">
      <w:pPr>
        <w:pStyle w:val="Heading2"/>
        <w:spacing w:before="0" w:after="0"/>
        <w:rPr>
          <w:rFonts w:ascii="Arial" w:hAnsi="Arial" w:cs="Arial"/>
          <w:sz w:val="24"/>
          <w:szCs w:val="24"/>
        </w:rPr>
      </w:pPr>
    </w:p>
    <w:p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Intended Audience</w:t>
      </w:r>
    </w:p>
    <w:p w:rsidR="00954559" w:rsidRPr="00C46514" w:rsidRDefault="00C46514" w:rsidP="00C46514">
      <w:pPr>
        <w:pStyle w:val="Heading2"/>
        <w:spacing w:before="0" w:after="0"/>
        <w:rPr>
          <w:rFonts w:ascii="Arial" w:hAnsi="Arial" w:cs="Arial"/>
          <w:b w:val="0"/>
          <w:i w:val="0"/>
          <w:sz w:val="24"/>
          <w:szCs w:val="24"/>
        </w:rPr>
      </w:pPr>
      <w:r w:rsidRPr="00C46514">
        <w:rPr>
          <w:rFonts w:ascii="Arial" w:hAnsi="Arial" w:cs="Arial"/>
          <w:b w:val="0"/>
          <w:i w:val="0"/>
          <w:sz w:val="24"/>
          <w:szCs w:val="24"/>
        </w:rPr>
        <w:t xml:space="preserve">Participants were African American church members aged 17 to 89 years living in California, Georgia, North Carolina, South Carolina, Delaware, and Virginia; 74% were women, 58% were married or </w:t>
      </w:r>
      <w:r w:rsidRPr="00C46514">
        <w:rPr>
          <w:rFonts w:ascii="Arial" w:hAnsi="Arial" w:cs="Arial"/>
          <w:b w:val="0"/>
          <w:i w:val="0"/>
          <w:sz w:val="24"/>
          <w:szCs w:val="24"/>
        </w:rPr>
        <w:lastRenderedPageBreak/>
        <w:t>living with a partner, 50% had an annual household income of $50,000 or more, and 67% reported at least some college education.</w:t>
      </w:r>
    </w:p>
    <w:p w:rsidR="00C46514" w:rsidRDefault="00C46514" w:rsidP="00954559">
      <w:pPr>
        <w:pStyle w:val="Heading2"/>
        <w:spacing w:before="0" w:after="0"/>
        <w:rPr>
          <w:rFonts w:ascii="Arial" w:hAnsi="Arial" w:cs="Arial"/>
          <w:sz w:val="24"/>
          <w:szCs w:val="24"/>
        </w:rPr>
      </w:pPr>
    </w:p>
    <w:p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Suitable Settings</w:t>
      </w:r>
    </w:p>
    <w:p w:rsidR="00AF3CAA" w:rsidRPr="00C46514" w:rsidRDefault="00C46514" w:rsidP="00C46514">
      <w:pPr>
        <w:rPr>
          <w:rFonts w:ascii="Arial" w:hAnsi="Arial" w:cs="Arial"/>
        </w:rPr>
      </w:pPr>
      <w:r w:rsidRPr="00C46514">
        <w:rPr>
          <w:rFonts w:ascii="Arial" w:hAnsi="Arial" w:cs="Arial"/>
        </w:rPr>
        <w:t>The intervention is suitable for implementation in the church and home settings.</w:t>
      </w:r>
    </w:p>
    <w:p w:rsidR="00954559" w:rsidRDefault="00954559" w:rsidP="00954559">
      <w:pPr>
        <w:pStyle w:val="Heading2"/>
        <w:spacing w:before="0" w:after="0"/>
        <w:rPr>
          <w:rFonts w:ascii="Arial" w:hAnsi="Arial" w:cs="Arial"/>
          <w:sz w:val="24"/>
          <w:szCs w:val="24"/>
        </w:rPr>
      </w:pPr>
    </w:p>
    <w:p w:rsidR="00AF3CAA" w:rsidRPr="00954559" w:rsidRDefault="00AF3CAA" w:rsidP="00954559">
      <w:pPr>
        <w:pStyle w:val="Heading2"/>
        <w:spacing w:before="0" w:after="0"/>
        <w:rPr>
          <w:rFonts w:ascii="Arial" w:hAnsi="Arial" w:cs="Arial"/>
          <w:sz w:val="24"/>
          <w:szCs w:val="24"/>
        </w:rPr>
      </w:pPr>
      <w:r w:rsidRPr="00954559">
        <w:rPr>
          <w:rFonts w:ascii="Arial" w:hAnsi="Arial" w:cs="Arial"/>
          <w:sz w:val="24"/>
          <w:szCs w:val="24"/>
        </w:rPr>
        <w:t>Required Resources</w:t>
      </w:r>
    </w:p>
    <w:p w:rsidR="00954559" w:rsidRPr="00C46514" w:rsidRDefault="00C46514" w:rsidP="00954559">
      <w:pPr>
        <w:pStyle w:val="Heading2"/>
        <w:spacing w:before="0" w:after="0"/>
        <w:rPr>
          <w:rFonts w:ascii="Arial" w:hAnsi="Arial" w:cs="Arial"/>
          <w:b w:val="0"/>
          <w:i w:val="0"/>
          <w:sz w:val="24"/>
          <w:szCs w:val="24"/>
        </w:rPr>
      </w:pPr>
      <w:r w:rsidRPr="00C46514">
        <w:rPr>
          <w:rFonts w:ascii="Arial" w:hAnsi="Arial" w:cs="Arial"/>
          <w:b w:val="0"/>
          <w:i w:val="0"/>
          <w:sz w:val="24"/>
          <w:szCs w:val="24"/>
        </w:rPr>
        <w:t>The video, "Forgotten Miracles", the "Eat for Life" cookbook, and the church guidebook, "Body &amp; Soul: A Celebration of Healthy Eating &amp; Living" are required.  A Peer Counseling Training DVD is also available.  Costs associated with program implementation are not provided.</w:t>
      </w:r>
    </w:p>
    <w:p w:rsidR="00C46514" w:rsidRPr="00C46514" w:rsidRDefault="00C46514" w:rsidP="00C46514"/>
    <w:p w:rsidR="00322CDC" w:rsidRPr="00954559" w:rsidRDefault="00AF3CAA" w:rsidP="00C46514">
      <w:pPr>
        <w:pStyle w:val="Heading2"/>
        <w:spacing w:before="0" w:after="0"/>
        <w:rPr>
          <w:rFonts w:ascii="Arial" w:hAnsi="Arial" w:cs="Arial"/>
          <w:sz w:val="24"/>
          <w:szCs w:val="24"/>
        </w:rPr>
      </w:pPr>
      <w:r w:rsidRPr="00954559">
        <w:rPr>
          <w:rFonts w:ascii="Arial" w:hAnsi="Arial" w:cs="Arial"/>
          <w:sz w:val="24"/>
          <w:szCs w:val="24"/>
        </w:rPr>
        <w:t>Key Findings</w:t>
      </w:r>
      <w:r w:rsidR="00322CDC" w:rsidRPr="00954559">
        <w:rPr>
          <w:rFonts w:ascii="Arial" w:hAnsi="Arial" w:cs="Arial"/>
          <w:sz w:val="24"/>
          <w:szCs w:val="24"/>
        </w:rPr>
        <w:t xml:space="preserve"> from Study</w:t>
      </w:r>
      <w:r w:rsidR="00322CDC" w:rsidRPr="00954559">
        <w:rPr>
          <w:rFonts w:ascii="Arial" w:hAnsi="Arial" w:cs="Arial"/>
          <w:sz w:val="24"/>
          <w:szCs w:val="24"/>
        </w:rPr>
        <w:br/>
      </w:r>
      <w:r w:rsidR="00C46514" w:rsidRPr="00C46514">
        <w:rPr>
          <w:rFonts w:ascii="Arial" w:hAnsi="Arial" w:cs="Arial"/>
          <w:b w:val="0"/>
          <w:i w:val="0"/>
          <w:sz w:val="24"/>
          <w:szCs w:val="24"/>
        </w:rPr>
        <w:t>A total of 15 churches, with 1,022 participants from California, Georgia, North Carolina, South Carolina, Delaware and Virginia were randomly assigned to the Body and Soul intervention or to a comparison group.  Church-wide events and environmental changes for Body and Soul sites were aimed at the entire congregation and included inviting guest speakers, sponsoring food demonstrations, watching a video, and implementing food policy changes to increase the availability of fruits and vegetables.  Consenting participants received two motivational interviewing calls from lay counselors, a cookbook, and several educational pamphlets.  Fruit and vegetable intake was measured at baseline and 6-month follow-up.</w:t>
      </w:r>
    </w:p>
    <w:p w:rsidR="00954559" w:rsidRDefault="00954559" w:rsidP="00954559">
      <w:pPr>
        <w:pStyle w:val="NormalWeb"/>
        <w:spacing w:after="0"/>
        <w:jc w:val="center"/>
        <w:rPr>
          <w:rFonts w:ascii="Arial" w:hAnsi="Arial" w:cs="Arial"/>
        </w:rPr>
      </w:pPr>
    </w:p>
    <w:p w:rsidR="00AF3CAA" w:rsidRDefault="00C46514" w:rsidP="00954559">
      <w:pPr>
        <w:pStyle w:val="NormalWeb"/>
        <w:spacing w:after="0"/>
        <w:jc w:val="center"/>
        <w:rPr>
          <w:rFonts w:ascii="Arial" w:hAnsi="Arial" w:cs="Arial"/>
        </w:rPr>
      </w:pPr>
      <w:r>
        <w:rPr>
          <w:noProof/>
        </w:rPr>
        <w:drawing>
          <wp:inline distT="0" distB="0" distL="0" distR="0" wp14:anchorId="6882AB72" wp14:editId="07BF864F">
            <wp:extent cx="4314286" cy="1723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14286" cy="1723810"/>
                    </a:xfrm>
                    <a:prstGeom prst="rect">
                      <a:avLst/>
                    </a:prstGeom>
                  </pic:spPr>
                </pic:pic>
              </a:graphicData>
            </a:graphic>
          </wp:inline>
        </w:drawing>
      </w:r>
    </w:p>
    <w:p w:rsidR="00954559" w:rsidRPr="00954559" w:rsidRDefault="00954559" w:rsidP="00954559">
      <w:pPr>
        <w:pStyle w:val="NormalWeb"/>
        <w:spacing w:after="0"/>
        <w:jc w:val="center"/>
        <w:rPr>
          <w:rFonts w:ascii="Arial" w:hAnsi="Arial" w:cs="Arial"/>
        </w:rPr>
      </w:pPr>
    </w:p>
    <w:p w:rsidR="00954559" w:rsidRPr="00C46514" w:rsidRDefault="00C46514" w:rsidP="00954559">
      <w:pPr>
        <w:pStyle w:val="NormalWeb"/>
        <w:spacing w:after="0"/>
        <w:rPr>
          <w:rFonts w:ascii="Arial" w:hAnsi="Arial" w:cs="Arial"/>
          <w:sz w:val="20"/>
          <w:szCs w:val="20"/>
        </w:rPr>
      </w:pPr>
      <w:r w:rsidRPr="00C46514">
        <w:rPr>
          <w:rFonts w:ascii="Arial" w:hAnsi="Arial" w:cs="Arial"/>
          <w:sz w:val="20"/>
          <w:szCs w:val="20"/>
        </w:rPr>
        <w:t xml:space="preserve">Source: </w:t>
      </w:r>
      <w:proofErr w:type="spellStart"/>
      <w:r w:rsidRPr="00C46514">
        <w:rPr>
          <w:rFonts w:ascii="Arial" w:hAnsi="Arial" w:cs="Arial"/>
          <w:sz w:val="20"/>
          <w:szCs w:val="20"/>
        </w:rPr>
        <w:t>Resnicow</w:t>
      </w:r>
      <w:proofErr w:type="spellEnd"/>
      <w:r w:rsidRPr="00C46514">
        <w:rPr>
          <w:rFonts w:ascii="Arial" w:hAnsi="Arial" w:cs="Arial"/>
          <w:sz w:val="20"/>
          <w:szCs w:val="20"/>
        </w:rPr>
        <w:t xml:space="preserve"> K, </w:t>
      </w:r>
      <w:proofErr w:type="spellStart"/>
      <w:r w:rsidRPr="00C46514">
        <w:rPr>
          <w:rFonts w:ascii="Arial" w:hAnsi="Arial" w:cs="Arial"/>
          <w:sz w:val="20"/>
          <w:szCs w:val="20"/>
        </w:rPr>
        <w:t>Kramish</w:t>
      </w:r>
      <w:proofErr w:type="spellEnd"/>
      <w:r w:rsidRPr="00C46514">
        <w:rPr>
          <w:rFonts w:ascii="Arial" w:hAnsi="Arial" w:cs="Arial"/>
          <w:sz w:val="20"/>
          <w:szCs w:val="20"/>
        </w:rPr>
        <w:t xml:space="preserve"> Campbell M, Carr C, McCarty F, Wang T, </w:t>
      </w:r>
      <w:proofErr w:type="spellStart"/>
      <w:r w:rsidRPr="00C46514">
        <w:rPr>
          <w:rFonts w:ascii="Arial" w:hAnsi="Arial" w:cs="Arial"/>
          <w:sz w:val="20"/>
          <w:szCs w:val="20"/>
        </w:rPr>
        <w:t>Periasamy</w:t>
      </w:r>
      <w:proofErr w:type="spellEnd"/>
      <w:r w:rsidRPr="00C46514">
        <w:rPr>
          <w:rFonts w:ascii="Arial" w:hAnsi="Arial" w:cs="Arial"/>
          <w:sz w:val="20"/>
          <w:szCs w:val="20"/>
        </w:rPr>
        <w:t xml:space="preserve"> S, </w:t>
      </w:r>
      <w:proofErr w:type="spellStart"/>
      <w:r w:rsidRPr="00C46514">
        <w:rPr>
          <w:rFonts w:ascii="Arial" w:hAnsi="Arial" w:cs="Arial"/>
          <w:sz w:val="20"/>
          <w:szCs w:val="20"/>
        </w:rPr>
        <w:t>Rahotep</w:t>
      </w:r>
      <w:proofErr w:type="spellEnd"/>
      <w:r w:rsidRPr="00C46514">
        <w:rPr>
          <w:rFonts w:ascii="Arial" w:hAnsi="Arial" w:cs="Arial"/>
          <w:sz w:val="20"/>
          <w:szCs w:val="20"/>
        </w:rPr>
        <w:t xml:space="preserve"> S, Doyle C, Williams A, Stables G. (2004). Body and Soul. A Dietary Intervention Conducted Through African-American Churches. American Journal of Preventive Medicine, 27(2), 97-105. </w:t>
      </w:r>
    </w:p>
    <w:p w:rsidR="00C46514" w:rsidRDefault="00C46514" w:rsidP="00954559">
      <w:pPr>
        <w:pStyle w:val="NormalWeb"/>
        <w:spacing w:after="0"/>
        <w:rPr>
          <w:rFonts w:ascii="Arial" w:hAnsi="Arial" w:cs="Arial"/>
          <w:sz w:val="18"/>
          <w:szCs w:val="18"/>
        </w:rPr>
      </w:pPr>
    </w:p>
    <w:bookmarkStart w:id="0" w:name="_GoBack"/>
    <w:p w:rsidR="00305F95" w:rsidRPr="00954559" w:rsidRDefault="00C46514" w:rsidP="00C46514">
      <w:pPr>
        <w:pStyle w:val="NormalWeb"/>
        <w:spacing w:after="0"/>
        <w:rPr>
          <w:rFonts w:ascii="Arial" w:hAnsi="Arial" w:cs="Arial"/>
          <w:sz w:val="18"/>
          <w:szCs w:val="18"/>
        </w:rPr>
      </w:pPr>
      <w:r>
        <w:fldChar w:fldCharType="begin"/>
      </w:r>
      <w:r>
        <w:instrText xml:space="preserve"> HYPERLINK "</w:instrText>
      </w:r>
      <w:r w:rsidRPr="00C46514">
        <w:instrText>https://rtips.cancer.gov/rtips/programDetails.do?programId=257161</w:instrText>
      </w:r>
      <w:r>
        <w:instrText xml:space="preserve">" </w:instrText>
      </w:r>
      <w:r>
        <w:fldChar w:fldCharType="separate"/>
      </w:r>
      <w:r w:rsidRPr="005B30BD">
        <w:rPr>
          <w:rStyle w:val="Hyperlink"/>
        </w:rPr>
        <w:t>https://rtips.cancer.gov/rtips/programDetails.do?programId=257161</w:t>
      </w:r>
      <w:r>
        <w:fldChar w:fldCharType="end"/>
      </w:r>
      <w:r>
        <w:t xml:space="preserve"> </w:t>
      </w:r>
      <w:bookmarkEnd w:id="0"/>
    </w:p>
    <w:sectPr w:rsidR="00305F95" w:rsidRPr="00954559" w:rsidSect="00AF3CAA">
      <w:headerReference w:type="default" r:id="rId10"/>
      <w:footerReference w:type="even" r:id="rId11"/>
      <w:footerReference w:type="default" r:id="rId12"/>
      <w:pgSz w:w="12240" w:h="15840"/>
      <w:pgMar w:top="720" w:right="720" w:bottom="720" w:left="720" w:header="288" w:footer="11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C88" w:rsidRDefault="00344C88">
      <w:r>
        <w:separator/>
      </w:r>
    </w:p>
  </w:endnote>
  <w:endnote w:type="continuationSeparator" w:id="0">
    <w:p w:rsidR="00344C88" w:rsidRDefault="00344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249251"/>
      <w:docPartObj>
        <w:docPartGallery w:val="Page Numbers (Bottom of Page)"/>
        <w:docPartUnique/>
      </w:docPartObj>
    </w:sdtPr>
    <w:sdtEndPr>
      <w:rPr>
        <w:noProof/>
      </w:rPr>
    </w:sdtEndPr>
    <w:sdtContent>
      <w:p w:rsidR="00322CDC" w:rsidRDefault="00322CDC">
        <w:pPr>
          <w:pStyle w:val="Footer"/>
          <w:jc w:val="right"/>
        </w:pPr>
        <w:r>
          <w:fldChar w:fldCharType="begin"/>
        </w:r>
        <w:r>
          <w:instrText xml:space="preserve"> PAGE   \* MERGEFORMAT </w:instrText>
        </w:r>
        <w:r>
          <w:fldChar w:fldCharType="separate"/>
        </w:r>
        <w:r w:rsidR="00C46514">
          <w:rPr>
            <w:noProof/>
          </w:rPr>
          <w:t>2</w:t>
        </w:r>
        <w:r>
          <w:rPr>
            <w:noProof/>
          </w:rPr>
          <w:fldChar w:fldCharType="end"/>
        </w:r>
      </w:p>
    </w:sdtContent>
  </w:sdt>
  <w:p w:rsidR="0087453A" w:rsidRPr="00A41C5F" w:rsidRDefault="0087453A" w:rsidP="00A41C5F">
    <w:pPr>
      <w:tabs>
        <w:tab w:val="center" w:pos="4680"/>
      </w:tabs>
      <w:jc w:val="right"/>
      <w:rPr>
        <w:rFonts w:ascii="Century Schoolbook" w:hAnsi="Century Schoolbook"/>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53A" w:rsidRDefault="0087453A" w:rsidP="00CA164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C88" w:rsidRDefault="00344C88">
      <w:r>
        <w:separator/>
      </w:r>
    </w:p>
  </w:footnote>
  <w:footnote w:type="continuationSeparator" w:id="0">
    <w:p w:rsidR="00344C88" w:rsidRDefault="00344C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DDF" w:rsidRDefault="00AF3CAA" w:rsidP="00C6150F">
    <w:pPr>
      <w:rPr>
        <w:rFonts w:ascii="Arial" w:hAnsi="Arial" w:cs="Arial"/>
        <w:i/>
      </w:rPr>
    </w:pPr>
    <w:r>
      <w:rPr>
        <w:noProof/>
      </w:rPr>
      <w:drawing>
        <wp:anchor distT="0" distB="0" distL="114300" distR="114300" simplePos="0" relativeHeight="251659776" behindDoc="0" locked="0" layoutInCell="1" allowOverlap="1">
          <wp:simplePos x="0" y="0"/>
          <wp:positionH relativeFrom="column">
            <wp:posOffset>5343525</wp:posOffset>
          </wp:positionH>
          <wp:positionV relativeFrom="paragraph">
            <wp:posOffset>169545</wp:posOffset>
          </wp:positionV>
          <wp:extent cx="1647825" cy="48387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7825" cy="483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3598">
      <w:rPr>
        <w:rFonts w:ascii="Arial" w:hAnsi="Arial" w:cs="Arial"/>
        <w:i/>
        <w:noProof/>
      </w:rPr>
      <w:drawing>
        <wp:anchor distT="0" distB="0" distL="114300" distR="114300" simplePos="0" relativeHeight="251657728" behindDoc="0" locked="0" layoutInCell="1" allowOverlap="1">
          <wp:simplePos x="0" y="0"/>
          <wp:positionH relativeFrom="column">
            <wp:posOffset>7566025</wp:posOffset>
          </wp:positionH>
          <wp:positionV relativeFrom="paragraph">
            <wp:posOffset>92075</wp:posOffset>
          </wp:positionV>
          <wp:extent cx="1638300" cy="48133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81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3598" w:rsidRDefault="00EE3598" w:rsidP="00C6150F">
    <w:pPr>
      <w:rPr>
        <w:rFonts w:ascii="Arial" w:hAnsi="Arial" w:cs="Arial"/>
        <w:i/>
      </w:rPr>
    </w:pPr>
  </w:p>
  <w:p w:rsidR="0087453A" w:rsidRPr="00EE3598" w:rsidRDefault="00746AAC" w:rsidP="00822DE1">
    <w:pPr>
      <w:jc w:val="center"/>
      <w:rPr>
        <w:rFonts w:ascii="Arial" w:hAnsi="Arial" w:cs="Arial"/>
        <w:i/>
      </w:rPr>
    </w:pPr>
    <w:r>
      <w:rPr>
        <w:rFonts w:ascii="Arial" w:hAnsi="Arial" w:cs="Arial"/>
        <w:i/>
      </w:rPr>
      <w:t xml:space="preserve">Putting Public Health </w:t>
    </w:r>
    <w:r w:rsidR="00EE3598" w:rsidRPr="00EE3598">
      <w:rPr>
        <w:rFonts w:ascii="Arial" w:hAnsi="Arial" w:cs="Arial"/>
        <w:i/>
      </w:rPr>
      <w:t>Evidence in Action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2223"/>
    <w:multiLevelType w:val="hybridMultilevel"/>
    <w:tmpl w:val="B0DEC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B1B03"/>
    <w:multiLevelType w:val="multilevel"/>
    <w:tmpl w:val="E2E8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A66855"/>
    <w:multiLevelType w:val="multilevel"/>
    <w:tmpl w:val="A154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6E158B"/>
    <w:multiLevelType w:val="hybridMultilevel"/>
    <w:tmpl w:val="CC068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7D1A64"/>
    <w:multiLevelType w:val="hybridMultilevel"/>
    <w:tmpl w:val="3A960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E6A99"/>
    <w:multiLevelType w:val="hybridMultilevel"/>
    <w:tmpl w:val="92707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6765D2"/>
    <w:multiLevelType w:val="hybridMultilevel"/>
    <w:tmpl w:val="8ACEA132"/>
    <w:lvl w:ilvl="0" w:tplc="15F018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C33E39"/>
    <w:multiLevelType w:val="multilevel"/>
    <w:tmpl w:val="A262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6A45B2"/>
    <w:multiLevelType w:val="hybridMultilevel"/>
    <w:tmpl w:val="7272069A"/>
    <w:lvl w:ilvl="0" w:tplc="04090001">
      <w:start w:val="1"/>
      <w:numFmt w:val="bullet"/>
      <w:lvlText w:val=""/>
      <w:lvlJc w:val="left"/>
      <w:pPr>
        <w:ind w:left="720" w:hanging="360"/>
      </w:pPr>
      <w:rPr>
        <w:rFonts w:ascii="Symbol" w:hAnsi="Symbol" w:hint="default"/>
      </w:rPr>
    </w:lvl>
    <w:lvl w:ilvl="1" w:tplc="B984826E">
      <w:numFmt w:val="bullet"/>
      <w:lvlText w:val="-"/>
      <w:lvlJc w:val="left"/>
      <w:pPr>
        <w:ind w:left="1440" w:hanging="360"/>
      </w:pPr>
      <w:rPr>
        <w:rFonts w:ascii="Arial" w:eastAsia="Times New Roman" w:hAnsi="Arial" w:cs="Arial" w:hint="default"/>
        <w:color w:val="444444"/>
        <w:sz w:val="24"/>
        <w:u w:val="no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9F31F8"/>
    <w:multiLevelType w:val="hybridMultilevel"/>
    <w:tmpl w:val="6768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B20B1"/>
    <w:multiLevelType w:val="hybridMultilevel"/>
    <w:tmpl w:val="DA8CE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756930"/>
    <w:multiLevelType w:val="multilevel"/>
    <w:tmpl w:val="64E8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18D2ED2"/>
    <w:multiLevelType w:val="hybridMultilevel"/>
    <w:tmpl w:val="0AE68DEE"/>
    <w:lvl w:ilvl="0" w:tplc="04090001">
      <w:start w:val="1"/>
      <w:numFmt w:val="bullet"/>
      <w:lvlText w:val=""/>
      <w:lvlJc w:val="left"/>
      <w:pPr>
        <w:ind w:left="720" w:hanging="360"/>
      </w:pPr>
      <w:rPr>
        <w:rFonts w:ascii="Symbol" w:hAnsi="Symbol" w:hint="default"/>
      </w:rPr>
    </w:lvl>
    <w:lvl w:ilvl="1" w:tplc="D1182DE8">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052D07"/>
    <w:multiLevelType w:val="hybridMultilevel"/>
    <w:tmpl w:val="5CF45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0"/>
  </w:num>
  <w:num w:numId="4">
    <w:abstractNumId w:val="9"/>
  </w:num>
  <w:num w:numId="5">
    <w:abstractNumId w:val="8"/>
  </w:num>
  <w:num w:numId="6">
    <w:abstractNumId w:val="4"/>
  </w:num>
  <w:num w:numId="7">
    <w:abstractNumId w:val="2"/>
  </w:num>
  <w:num w:numId="8">
    <w:abstractNumId w:val="11"/>
  </w:num>
  <w:num w:numId="9">
    <w:abstractNumId w:val="1"/>
  </w:num>
  <w:num w:numId="10">
    <w:abstractNumId w:val="7"/>
  </w:num>
  <w:num w:numId="11">
    <w:abstractNumId w:val="10"/>
  </w:num>
  <w:num w:numId="12">
    <w:abstractNumId w:val="5"/>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8B"/>
    <w:rsid w:val="00000AFC"/>
    <w:rsid w:val="00006470"/>
    <w:rsid w:val="00035365"/>
    <w:rsid w:val="000364DA"/>
    <w:rsid w:val="000372F1"/>
    <w:rsid w:val="00045532"/>
    <w:rsid w:val="0005232E"/>
    <w:rsid w:val="00061A1C"/>
    <w:rsid w:val="000668DF"/>
    <w:rsid w:val="00076421"/>
    <w:rsid w:val="00083BB0"/>
    <w:rsid w:val="00095473"/>
    <w:rsid w:val="000D23C1"/>
    <w:rsid w:val="000E3BE4"/>
    <w:rsid w:val="00105393"/>
    <w:rsid w:val="0011154C"/>
    <w:rsid w:val="00111FC2"/>
    <w:rsid w:val="001174F9"/>
    <w:rsid w:val="0013108B"/>
    <w:rsid w:val="00137CFD"/>
    <w:rsid w:val="0014300E"/>
    <w:rsid w:val="00155335"/>
    <w:rsid w:val="001A0AE8"/>
    <w:rsid w:val="001B558D"/>
    <w:rsid w:val="001C1AFF"/>
    <w:rsid w:val="001D2ABC"/>
    <w:rsid w:val="001D478F"/>
    <w:rsid w:val="001D5846"/>
    <w:rsid w:val="001E0B65"/>
    <w:rsid w:val="001F6DEC"/>
    <w:rsid w:val="00201B30"/>
    <w:rsid w:val="00207990"/>
    <w:rsid w:val="002325BA"/>
    <w:rsid w:val="00235276"/>
    <w:rsid w:val="00247214"/>
    <w:rsid w:val="002519DF"/>
    <w:rsid w:val="002525AB"/>
    <w:rsid w:val="002A3125"/>
    <w:rsid w:val="002B7BC1"/>
    <w:rsid w:val="002C23B2"/>
    <w:rsid w:val="002E6527"/>
    <w:rsid w:val="002F1732"/>
    <w:rsid w:val="002F6AFB"/>
    <w:rsid w:val="0030060B"/>
    <w:rsid w:val="00305F95"/>
    <w:rsid w:val="00321425"/>
    <w:rsid w:val="00322CDC"/>
    <w:rsid w:val="00325649"/>
    <w:rsid w:val="00334320"/>
    <w:rsid w:val="00344C88"/>
    <w:rsid w:val="00375271"/>
    <w:rsid w:val="003A1E71"/>
    <w:rsid w:val="003A53D6"/>
    <w:rsid w:val="003B7368"/>
    <w:rsid w:val="003C009D"/>
    <w:rsid w:val="003C77E8"/>
    <w:rsid w:val="003D4D10"/>
    <w:rsid w:val="003E5128"/>
    <w:rsid w:val="003E7A4F"/>
    <w:rsid w:val="003F7638"/>
    <w:rsid w:val="00416355"/>
    <w:rsid w:val="00426F99"/>
    <w:rsid w:val="00492DDC"/>
    <w:rsid w:val="004B02B2"/>
    <w:rsid w:val="004B06B2"/>
    <w:rsid w:val="004B3F73"/>
    <w:rsid w:val="004E292F"/>
    <w:rsid w:val="00510DE1"/>
    <w:rsid w:val="0051788C"/>
    <w:rsid w:val="00523D18"/>
    <w:rsid w:val="00526D8D"/>
    <w:rsid w:val="00543044"/>
    <w:rsid w:val="00550EE8"/>
    <w:rsid w:val="00560135"/>
    <w:rsid w:val="005709F2"/>
    <w:rsid w:val="00591C25"/>
    <w:rsid w:val="005B27BC"/>
    <w:rsid w:val="005C440F"/>
    <w:rsid w:val="005D1E85"/>
    <w:rsid w:val="005E2F77"/>
    <w:rsid w:val="00603CCA"/>
    <w:rsid w:val="0060406E"/>
    <w:rsid w:val="006044E2"/>
    <w:rsid w:val="0062747B"/>
    <w:rsid w:val="00652CC9"/>
    <w:rsid w:val="00654DDF"/>
    <w:rsid w:val="00665E38"/>
    <w:rsid w:val="006A0208"/>
    <w:rsid w:val="006E6016"/>
    <w:rsid w:val="006E7779"/>
    <w:rsid w:val="00706530"/>
    <w:rsid w:val="00732636"/>
    <w:rsid w:val="00737665"/>
    <w:rsid w:val="00746248"/>
    <w:rsid w:val="00746AAC"/>
    <w:rsid w:val="00767C52"/>
    <w:rsid w:val="0077027F"/>
    <w:rsid w:val="007A31D7"/>
    <w:rsid w:val="007B2649"/>
    <w:rsid w:val="007C6CED"/>
    <w:rsid w:val="007D6BD4"/>
    <w:rsid w:val="007E50DC"/>
    <w:rsid w:val="007E524E"/>
    <w:rsid w:val="00801D98"/>
    <w:rsid w:val="00822DE1"/>
    <w:rsid w:val="008235E7"/>
    <w:rsid w:val="00823AE6"/>
    <w:rsid w:val="008348A8"/>
    <w:rsid w:val="0083726B"/>
    <w:rsid w:val="00843D21"/>
    <w:rsid w:val="00844167"/>
    <w:rsid w:val="00851B24"/>
    <w:rsid w:val="00854308"/>
    <w:rsid w:val="0087453A"/>
    <w:rsid w:val="00880564"/>
    <w:rsid w:val="00883CE3"/>
    <w:rsid w:val="008B1C8E"/>
    <w:rsid w:val="008B2368"/>
    <w:rsid w:val="008C1ADC"/>
    <w:rsid w:val="008D2643"/>
    <w:rsid w:val="008F331D"/>
    <w:rsid w:val="008F453A"/>
    <w:rsid w:val="00911C84"/>
    <w:rsid w:val="00914873"/>
    <w:rsid w:val="00920B46"/>
    <w:rsid w:val="00931FAE"/>
    <w:rsid w:val="0094361F"/>
    <w:rsid w:val="00954559"/>
    <w:rsid w:val="00957A1E"/>
    <w:rsid w:val="00967E91"/>
    <w:rsid w:val="00985C5A"/>
    <w:rsid w:val="009868F8"/>
    <w:rsid w:val="00994F92"/>
    <w:rsid w:val="00995FDB"/>
    <w:rsid w:val="00996BA9"/>
    <w:rsid w:val="009B035E"/>
    <w:rsid w:val="009B434C"/>
    <w:rsid w:val="009D1764"/>
    <w:rsid w:val="009D28C0"/>
    <w:rsid w:val="009E34A5"/>
    <w:rsid w:val="009E424F"/>
    <w:rsid w:val="009E45C6"/>
    <w:rsid w:val="009E496F"/>
    <w:rsid w:val="00A204B9"/>
    <w:rsid w:val="00A27C1F"/>
    <w:rsid w:val="00A345ED"/>
    <w:rsid w:val="00A36988"/>
    <w:rsid w:val="00A37277"/>
    <w:rsid w:val="00A41C5F"/>
    <w:rsid w:val="00A53C62"/>
    <w:rsid w:val="00A674DD"/>
    <w:rsid w:val="00A71E54"/>
    <w:rsid w:val="00A82C99"/>
    <w:rsid w:val="00AA09DD"/>
    <w:rsid w:val="00AA292F"/>
    <w:rsid w:val="00AC07F3"/>
    <w:rsid w:val="00AF3CAA"/>
    <w:rsid w:val="00B40EC8"/>
    <w:rsid w:val="00B51EC5"/>
    <w:rsid w:val="00B764A2"/>
    <w:rsid w:val="00B81FDF"/>
    <w:rsid w:val="00BA7817"/>
    <w:rsid w:val="00BB6997"/>
    <w:rsid w:val="00C007EE"/>
    <w:rsid w:val="00C064E3"/>
    <w:rsid w:val="00C27A8A"/>
    <w:rsid w:val="00C46514"/>
    <w:rsid w:val="00C60177"/>
    <w:rsid w:val="00C60209"/>
    <w:rsid w:val="00C6150F"/>
    <w:rsid w:val="00C65096"/>
    <w:rsid w:val="00C757D3"/>
    <w:rsid w:val="00C810B5"/>
    <w:rsid w:val="00CA164D"/>
    <w:rsid w:val="00CA75EC"/>
    <w:rsid w:val="00CD08F7"/>
    <w:rsid w:val="00CE71AB"/>
    <w:rsid w:val="00D07E89"/>
    <w:rsid w:val="00D15C9F"/>
    <w:rsid w:val="00D530F0"/>
    <w:rsid w:val="00D55C55"/>
    <w:rsid w:val="00D763DD"/>
    <w:rsid w:val="00D77028"/>
    <w:rsid w:val="00D81426"/>
    <w:rsid w:val="00D83200"/>
    <w:rsid w:val="00D92A67"/>
    <w:rsid w:val="00D9556C"/>
    <w:rsid w:val="00DA637A"/>
    <w:rsid w:val="00DB2426"/>
    <w:rsid w:val="00DD34E7"/>
    <w:rsid w:val="00DE6A79"/>
    <w:rsid w:val="00DE7D8A"/>
    <w:rsid w:val="00E51D92"/>
    <w:rsid w:val="00E65699"/>
    <w:rsid w:val="00E805EF"/>
    <w:rsid w:val="00EA2903"/>
    <w:rsid w:val="00EB25E7"/>
    <w:rsid w:val="00EB599F"/>
    <w:rsid w:val="00ED0461"/>
    <w:rsid w:val="00EE3598"/>
    <w:rsid w:val="00EE6876"/>
    <w:rsid w:val="00EF2DAE"/>
    <w:rsid w:val="00F056EB"/>
    <w:rsid w:val="00F20DE3"/>
    <w:rsid w:val="00F226E3"/>
    <w:rsid w:val="00F55C52"/>
    <w:rsid w:val="00F65173"/>
    <w:rsid w:val="00F768C2"/>
    <w:rsid w:val="00F76ECF"/>
    <w:rsid w:val="00F82BAD"/>
    <w:rsid w:val="00F901E6"/>
    <w:rsid w:val="00F96B70"/>
    <w:rsid w:val="00FC014A"/>
    <w:rsid w:val="00FC28CA"/>
    <w:rsid w:val="00FD7EB5"/>
    <w:rsid w:val="00FE5CD5"/>
    <w:rsid w:val="00FF2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945378"/>
  <w15:chartTrackingRefBased/>
  <w15:docId w15:val="{A2B068DF-D0A2-4ABF-BB5C-056DEFE6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8B2368"/>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nhideWhenUsed/>
    <w:qFormat/>
    <w:rsid w:val="00AF3CA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semiHidden/>
    <w:unhideWhenUsed/>
    <w:qFormat/>
    <w:rsid w:val="00AF3CAA"/>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31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A164D"/>
    <w:pPr>
      <w:tabs>
        <w:tab w:val="center" w:pos="4320"/>
        <w:tab w:val="right" w:pos="8640"/>
      </w:tabs>
    </w:pPr>
  </w:style>
  <w:style w:type="character" w:styleId="PageNumber">
    <w:name w:val="page number"/>
    <w:basedOn w:val="DefaultParagraphFont"/>
    <w:rsid w:val="00CA164D"/>
  </w:style>
  <w:style w:type="paragraph" w:styleId="Header">
    <w:name w:val="header"/>
    <w:basedOn w:val="Normal"/>
    <w:link w:val="HeaderChar"/>
    <w:uiPriority w:val="99"/>
    <w:rsid w:val="00CA164D"/>
    <w:pPr>
      <w:tabs>
        <w:tab w:val="center" w:pos="4320"/>
        <w:tab w:val="right" w:pos="8640"/>
      </w:tabs>
    </w:pPr>
  </w:style>
  <w:style w:type="paragraph" w:styleId="BalloonText">
    <w:name w:val="Balloon Text"/>
    <w:basedOn w:val="Normal"/>
    <w:semiHidden/>
    <w:rsid w:val="007A31D7"/>
    <w:rPr>
      <w:rFonts w:ascii="Tahoma" w:hAnsi="Tahoma" w:cs="Tahoma"/>
      <w:sz w:val="16"/>
      <w:szCs w:val="16"/>
    </w:rPr>
  </w:style>
  <w:style w:type="character" w:customStyle="1" w:styleId="FooterChar">
    <w:name w:val="Footer Char"/>
    <w:link w:val="Footer"/>
    <w:uiPriority w:val="99"/>
    <w:rsid w:val="00F55C52"/>
    <w:rPr>
      <w:sz w:val="24"/>
      <w:szCs w:val="24"/>
    </w:rPr>
  </w:style>
  <w:style w:type="character" w:customStyle="1" w:styleId="HeaderChar">
    <w:name w:val="Header Char"/>
    <w:link w:val="Header"/>
    <w:uiPriority w:val="99"/>
    <w:rsid w:val="00492DDC"/>
    <w:rPr>
      <w:sz w:val="24"/>
      <w:szCs w:val="24"/>
    </w:rPr>
  </w:style>
  <w:style w:type="paragraph" w:styleId="NormalWeb">
    <w:name w:val="Normal (Web)"/>
    <w:basedOn w:val="Normal"/>
    <w:uiPriority w:val="99"/>
    <w:unhideWhenUsed/>
    <w:rsid w:val="00111FC2"/>
    <w:pPr>
      <w:spacing w:after="240"/>
    </w:pPr>
  </w:style>
  <w:style w:type="character" w:customStyle="1" w:styleId="apple-converted-space">
    <w:name w:val="apple-converted-space"/>
    <w:rsid w:val="003E7A4F"/>
  </w:style>
  <w:style w:type="character" w:styleId="Hyperlink">
    <w:name w:val="Hyperlink"/>
    <w:uiPriority w:val="99"/>
    <w:unhideWhenUsed/>
    <w:rsid w:val="00D92A67"/>
    <w:rPr>
      <w:color w:val="0000FF"/>
      <w:u w:val="single"/>
    </w:rPr>
  </w:style>
  <w:style w:type="character" w:customStyle="1" w:styleId="Heading1Char">
    <w:name w:val="Heading 1 Char"/>
    <w:link w:val="Heading1"/>
    <w:uiPriority w:val="9"/>
    <w:rsid w:val="008B2368"/>
    <w:rPr>
      <w:b/>
      <w:bCs/>
      <w:kern w:val="36"/>
      <w:sz w:val="48"/>
      <w:szCs w:val="48"/>
    </w:rPr>
  </w:style>
  <w:style w:type="character" w:customStyle="1" w:styleId="Heading2Char">
    <w:name w:val="Heading 2 Char"/>
    <w:basedOn w:val="DefaultParagraphFont"/>
    <w:link w:val="Heading2"/>
    <w:rsid w:val="00AF3CA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semiHidden/>
    <w:rsid w:val="00AF3CAA"/>
    <w:rPr>
      <w:rFonts w:asciiTheme="majorHAnsi" w:eastAsiaTheme="majorEastAsia" w:hAnsiTheme="majorHAnsi" w:cstheme="majorBidi"/>
      <w:b/>
      <w:bCs/>
      <w:sz w:val="26"/>
      <w:szCs w:val="26"/>
    </w:rPr>
  </w:style>
  <w:style w:type="character" w:customStyle="1" w:styleId="tab">
    <w:name w:val="tab"/>
    <w:rsid w:val="00AF3CAA"/>
  </w:style>
  <w:style w:type="character" w:styleId="Strong">
    <w:name w:val="Strong"/>
    <w:uiPriority w:val="22"/>
    <w:qFormat/>
    <w:rsid w:val="00AF3CAA"/>
    <w:rPr>
      <w:b/>
      <w:bCs/>
    </w:rPr>
  </w:style>
  <w:style w:type="character" w:styleId="Emphasis">
    <w:name w:val="Emphasis"/>
    <w:uiPriority w:val="20"/>
    <w:qFormat/>
    <w:rsid w:val="00AF3CAA"/>
    <w:rPr>
      <w:i/>
      <w:iCs/>
    </w:rPr>
  </w:style>
  <w:style w:type="character" w:customStyle="1" w:styleId="item-text">
    <w:name w:val="item-text"/>
    <w:rsid w:val="00AF3CAA"/>
  </w:style>
  <w:style w:type="character" w:customStyle="1" w:styleId="score">
    <w:name w:val="score"/>
    <w:rsid w:val="00AF3CAA"/>
  </w:style>
  <w:style w:type="character" w:customStyle="1" w:styleId="read-more">
    <w:name w:val="read-more"/>
    <w:rsid w:val="00AF3CAA"/>
  </w:style>
  <w:style w:type="character" w:customStyle="1" w:styleId="read-less">
    <w:name w:val="read-less"/>
    <w:rsid w:val="00AF3CAA"/>
  </w:style>
  <w:style w:type="character" w:customStyle="1" w:styleId="details">
    <w:name w:val="details"/>
    <w:rsid w:val="00AF3CAA"/>
  </w:style>
  <w:style w:type="paragraph" w:styleId="ListParagraph">
    <w:name w:val="List Paragraph"/>
    <w:basedOn w:val="Normal"/>
    <w:uiPriority w:val="34"/>
    <w:qFormat/>
    <w:rsid w:val="00322C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04919">
      <w:bodyDiv w:val="1"/>
      <w:marLeft w:val="0"/>
      <w:marRight w:val="0"/>
      <w:marTop w:val="0"/>
      <w:marBottom w:val="0"/>
      <w:divBdr>
        <w:top w:val="none" w:sz="0" w:space="0" w:color="auto"/>
        <w:left w:val="none" w:sz="0" w:space="0" w:color="auto"/>
        <w:bottom w:val="none" w:sz="0" w:space="0" w:color="auto"/>
        <w:right w:val="none" w:sz="0" w:space="0" w:color="auto"/>
      </w:divBdr>
    </w:div>
    <w:div w:id="333997140">
      <w:bodyDiv w:val="1"/>
      <w:marLeft w:val="5"/>
      <w:marRight w:val="5"/>
      <w:marTop w:val="5"/>
      <w:marBottom w:val="5"/>
      <w:divBdr>
        <w:top w:val="none" w:sz="0" w:space="0" w:color="auto"/>
        <w:left w:val="none" w:sz="0" w:space="0" w:color="auto"/>
        <w:bottom w:val="none" w:sz="0" w:space="0" w:color="auto"/>
        <w:right w:val="none" w:sz="0" w:space="0" w:color="auto"/>
      </w:divBdr>
      <w:divsChild>
        <w:div w:id="694885799">
          <w:marLeft w:val="0"/>
          <w:marRight w:val="0"/>
          <w:marTop w:val="0"/>
          <w:marBottom w:val="0"/>
          <w:divBdr>
            <w:top w:val="none" w:sz="0" w:space="0" w:color="auto"/>
            <w:left w:val="none" w:sz="0" w:space="0" w:color="auto"/>
            <w:bottom w:val="none" w:sz="0" w:space="0" w:color="auto"/>
            <w:right w:val="none" w:sz="0" w:space="0" w:color="auto"/>
          </w:divBdr>
          <w:divsChild>
            <w:div w:id="751662202">
              <w:marLeft w:val="0"/>
              <w:marRight w:val="0"/>
              <w:marTop w:val="0"/>
              <w:marBottom w:val="240"/>
              <w:divBdr>
                <w:top w:val="none" w:sz="0" w:space="0" w:color="auto"/>
                <w:left w:val="none" w:sz="0" w:space="0" w:color="auto"/>
                <w:bottom w:val="none" w:sz="0" w:space="0" w:color="auto"/>
                <w:right w:val="none" w:sz="0" w:space="0" w:color="auto"/>
              </w:divBdr>
              <w:divsChild>
                <w:div w:id="712001278">
                  <w:marLeft w:val="0"/>
                  <w:marRight w:val="0"/>
                  <w:marTop w:val="0"/>
                  <w:marBottom w:val="0"/>
                  <w:divBdr>
                    <w:top w:val="none" w:sz="0" w:space="0" w:color="auto"/>
                    <w:left w:val="none" w:sz="0" w:space="0" w:color="auto"/>
                    <w:bottom w:val="none" w:sz="0" w:space="0" w:color="auto"/>
                    <w:right w:val="none" w:sz="0" w:space="0" w:color="auto"/>
                  </w:divBdr>
                  <w:divsChild>
                    <w:div w:id="1897204908">
                      <w:marLeft w:val="0"/>
                      <w:marRight w:val="0"/>
                      <w:marTop w:val="0"/>
                      <w:marBottom w:val="0"/>
                      <w:divBdr>
                        <w:top w:val="none" w:sz="0" w:space="0" w:color="auto"/>
                        <w:left w:val="none" w:sz="0" w:space="0" w:color="auto"/>
                        <w:bottom w:val="none" w:sz="0" w:space="0" w:color="auto"/>
                        <w:right w:val="none" w:sz="0" w:space="0" w:color="auto"/>
                      </w:divBdr>
                      <w:divsChild>
                        <w:div w:id="380371080">
                          <w:marLeft w:val="0"/>
                          <w:marRight w:val="0"/>
                          <w:marTop w:val="0"/>
                          <w:marBottom w:val="0"/>
                          <w:divBdr>
                            <w:top w:val="none" w:sz="0" w:space="0" w:color="auto"/>
                            <w:left w:val="none" w:sz="0" w:space="0" w:color="auto"/>
                            <w:bottom w:val="none" w:sz="0" w:space="0" w:color="auto"/>
                            <w:right w:val="none" w:sz="0" w:space="0" w:color="auto"/>
                          </w:divBdr>
                          <w:divsChild>
                            <w:div w:id="76250398">
                              <w:marLeft w:val="0"/>
                              <w:marRight w:val="0"/>
                              <w:marTop w:val="0"/>
                              <w:marBottom w:val="0"/>
                              <w:divBdr>
                                <w:top w:val="none" w:sz="0" w:space="0" w:color="auto"/>
                                <w:left w:val="none" w:sz="0" w:space="0" w:color="auto"/>
                                <w:bottom w:val="none" w:sz="0" w:space="0" w:color="auto"/>
                                <w:right w:val="none" w:sz="0" w:space="0" w:color="auto"/>
                              </w:divBdr>
                              <w:divsChild>
                                <w:div w:id="524634317">
                                  <w:marLeft w:val="0"/>
                                  <w:marRight w:val="0"/>
                                  <w:marTop w:val="0"/>
                                  <w:marBottom w:val="0"/>
                                  <w:divBdr>
                                    <w:top w:val="none" w:sz="0" w:space="0" w:color="auto"/>
                                    <w:left w:val="none" w:sz="0" w:space="0" w:color="auto"/>
                                    <w:bottom w:val="none" w:sz="0" w:space="0" w:color="auto"/>
                                    <w:right w:val="none" w:sz="0" w:space="0" w:color="auto"/>
                                  </w:divBdr>
                                  <w:divsChild>
                                    <w:div w:id="771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734647">
      <w:bodyDiv w:val="1"/>
      <w:marLeft w:val="0"/>
      <w:marRight w:val="0"/>
      <w:marTop w:val="0"/>
      <w:marBottom w:val="0"/>
      <w:divBdr>
        <w:top w:val="none" w:sz="0" w:space="0" w:color="auto"/>
        <w:left w:val="none" w:sz="0" w:space="0" w:color="auto"/>
        <w:bottom w:val="none" w:sz="0" w:space="0" w:color="auto"/>
        <w:right w:val="none" w:sz="0" w:space="0" w:color="auto"/>
      </w:divBdr>
    </w:div>
    <w:div w:id="983854006">
      <w:bodyDiv w:val="1"/>
      <w:marLeft w:val="0"/>
      <w:marRight w:val="0"/>
      <w:marTop w:val="0"/>
      <w:marBottom w:val="0"/>
      <w:divBdr>
        <w:top w:val="none" w:sz="0" w:space="0" w:color="auto"/>
        <w:left w:val="none" w:sz="0" w:space="0" w:color="auto"/>
        <w:bottom w:val="none" w:sz="0" w:space="0" w:color="auto"/>
        <w:right w:val="none" w:sz="0" w:space="0" w:color="auto"/>
      </w:divBdr>
      <w:divsChild>
        <w:div w:id="1540244461">
          <w:marLeft w:val="0"/>
          <w:marRight w:val="0"/>
          <w:marTop w:val="0"/>
          <w:marBottom w:val="0"/>
          <w:divBdr>
            <w:top w:val="none" w:sz="0" w:space="0" w:color="auto"/>
            <w:left w:val="none" w:sz="0" w:space="0" w:color="auto"/>
            <w:bottom w:val="none" w:sz="0" w:space="0" w:color="auto"/>
            <w:right w:val="none" w:sz="0" w:space="0" w:color="auto"/>
          </w:divBdr>
          <w:divsChild>
            <w:div w:id="2017488656">
              <w:marLeft w:val="0"/>
              <w:marRight w:val="0"/>
              <w:marTop w:val="0"/>
              <w:marBottom w:val="0"/>
              <w:divBdr>
                <w:top w:val="none" w:sz="0" w:space="0" w:color="auto"/>
                <w:left w:val="none" w:sz="0" w:space="0" w:color="auto"/>
                <w:bottom w:val="none" w:sz="0" w:space="0" w:color="auto"/>
                <w:right w:val="none" w:sz="0" w:space="0" w:color="auto"/>
              </w:divBdr>
            </w:div>
          </w:divsChild>
        </w:div>
        <w:div w:id="117334895">
          <w:marLeft w:val="0"/>
          <w:marRight w:val="0"/>
          <w:marTop w:val="0"/>
          <w:marBottom w:val="0"/>
          <w:divBdr>
            <w:top w:val="none" w:sz="0" w:space="0" w:color="auto"/>
            <w:left w:val="none" w:sz="0" w:space="0" w:color="auto"/>
            <w:bottom w:val="none" w:sz="0" w:space="0" w:color="auto"/>
            <w:right w:val="none" w:sz="0" w:space="0" w:color="auto"/>
          </w:divBdr>
          <w:divsChild>
            <w:div w:id="1004015480">
              <w:marLeft w:val="0"/>
              <w:marRight w:val="0"/>
              <w:marTop w:val="0"/>
              <w:marBottom w:val="0"/>
              <w:divBdr>
                <w:top w:val="none" w:sz="0" w:space="0" w:color="auto"/>
                <w:left w:val="none" w:sz="0" w:space="0" w:color="auto"/>
                <w:bottom w:val="none" w:sz="0" w:space="0" w:color="auto"/>
                <w:right w:val="none" w:sz="0" w:space="0" w:color="auto"/>
              </w:divBdr>
              <w:divsChild>
                <w:div w:id="592320">
                  <w:marLeft w:val="0"/>
                  <w:marRight w:val="0"/>
                  <w:marTop w:val="0"/>
                  <w:marBottom w:val="0"/>
                  <w:divBdr>
                    <w:top w:val="none" w:sz="0" w:space="0" w:color="auto"/>
                    <w:left w:val="none" w:sz="0" w:space="0" w:color="auto"/>
                    <w:bottom w:val="none" w:sz="0" w:space="0" w:color="auto"/>
                    <w:right w:val="none" w:sz="0" w:space="0" w:color="auto"/>
                  </w:divBdr>
                </w:div>
                <w:div w:id="1091120089">
                  <w:marLeft w:val="0"/>
                  <w:marRight w:val="0"/>
                  <w:marTop w:val="150"/>
                  <w:marBottom w:val="150"/>
                  <w:divBdr>
                    <w:top w:val="none" w:sz="0" w:space="0" w:color="auto"/>
                    <w:left w:val="none" w:sz="0" w:space="0" w:color="auto"/>
                    <w:bottom w:val="none" w:sz="0" w:space="0" w:color="auto"/>
                    <w:right w:val="none" w:sz="0" w:space="0" w:color="auto"/>
                  </w:divBdr>
                  <w:divsChild>
                    <w:div w:id="205290656">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764765341">
              <w:marLeft w:val="0"/>
              <w:marRight w:val="0"/>
              <w:marTop w:val="0"/>
              <w:marBottom w:val="0"/>
              <w:divBdr>
                <w:top w:val="none" w:sz="0" w:space="0" w:color="auto"/>
                <w:left w:val="none" w:sz="0" w:space="0" w:color="auto"/>
                <w:bottom w:val="none" w:sz="0" w:space="0" w:color="auto"/>
                <w:right w:val="none" w:sz="0" w:space="0" w:color="auto"/>
              </w:divBdr>
              <w:divsChild>
                <w:div w:id="1055005574">
                  <w:marLeft w:val="0"/>
                  <w:marRight w:val="0"/>
                  <w:marTop w:val="0"/>
                  <w:marBottom w:val="0"/>
                  <w:divBdr>
                    <w:top w:val="none" w:sz="0" w:space="0" w:color="auto"/>
                    <w:left w:val="none" w:sz="0" w:space="0" w:color="auto"/>
                    <w:bottom w:val="none" w:sz="0" w:space="0" w:color="auto"/>
                    <w:right w:val="none" w:sz="0" w:space="0" w:color="auto"/>
                  </w:divBdr>
                </w:div>
                <w:div w:id="389546082">
                  <w:marLeft w:val="0"/>
                  <w:marRight w:val="0"/>
                  <w:marTop w:val="0"/>
                  <w:marBottom w:val="0"/>
                  <w:divBdr>
                    <w:top w:val="none" w:sz="0" w:space="0" w:color="auto"/>
                    <w:left w:val="none" w:sz="0" w:space="0" w:color="auto"/>
                    <w:bottom w:val="none" w:sz="0" w:space="0" w:color="auto"/>
                    <w:right w:val="none" w:sz="0" w:space="0" w:color="auto"/>
                  </w:divBdr>
                  <w:divsChild>
                    <w:div w:id="2056931341">
                      <w:marLeft w:val="0"/>
                      <w:marRight w:val="0"/>
                      <w:marTop w:val="0"/>
                      <w:marBottom w:val="0"/>
                      <w:divBdr>
                        <w:top w:val="none" w:sz="0" w:space="0" w:color="auto"/>
                        <w:left w:val="none" w:sz="0" w:space="0" w:color="auto"/>
                        <w:bottom w:val="none" w:sz="0" w:space="0" w:color="auto"/>
                        <w:right w:val="none" w:sz="0" w:space="0" w:color="auto"/>
                      </w:divBdr>
                      <w:divsChild>
                        <w:div w:id="185144168">
                          <w:marLeft w:val="0"/>
                          <w:marRight w:val="0"/>
                          <w:marTop w:val="0"/>
                          <w:marBottom w:val="0"/>
                          <w:divBdr>
                            <w:top w:val="none" w:sz="0" w:space="0" w:color="auto"/>
                            <w:left w:val="none" w:sz="0" w:space="0" w:color="auto"/>
                            <w:bottom w:val="none" w:sz="0" w:space="0" w:color="auto"/>
                            <w:right w:val="none" w:sz="0" w:space="0" w:color="auto"/>
                          </w:divBdr>
                          <w:divsChild>
                            <w:div w:id="1743722856">
                              <w:marLeft w:val="0"/>
                              <w:marRight w:val="0"/>
                              <w:marTop w:val="0"/>
                              <w:marBottom w:val="0"/>
                              <w:divBdr>
                                <w:top w:val="none" w:sz="0" w:space="0" w:color="auto"/>
                                <w:left w:val="none" w:sz="0" w:space="0" w:color="auto"/>
                                <w:bottom w:val="none" w:sz="0" w:space="0" w:color="auto"/>
                                <w:right w:val="none" w:sz="0" w:space="0" w:color="auto"/>
                              </w:divBdr>
                            </w:div>
                            <w:div w:id="1270160923">
                              <w:marLeft w:val="0"/>
                              <w:marRight w:val="0"/>
                              <w:marTop w:val="0"/>
                              <w:marBottom w:val="0"/>
                              <w:divBdr>
                                <w:top w:val="none" w:sz="0" w:space="0" w:color="auto"/>
                                <w:left w:val="none" w:sz="0" w:space="0" w:color="auto"/>
                                <w:bottom w:val="none" w:sz="0" w:space="0" w:color="auto"/>
                                <w:right w:val="none" w:sz="0" w:space="0" w:color="auto"/>
                              </w:divBdr>
                            </w:div>
                            <w:div w:id="2014183644">
                              <w:marLeft w:val="0"/>
                              <w:marRight w:val="0"/>
                              <w:marTop w:val="0"/>
                              <w:marBottom w:val="0"/>
                              <w:divBdr>
                                <w:top w:val="none" w:sz="0" w:space="0" w:color="auto"/>
                                <w:left w:val="none" w:sz="0" w:space="0" w:color="auto"/>
                                <w:bottom w:val="none" w:sz="0" w:space="0" w:color="auto"/>
                                <w:right w:val="none" w:sz="0" w:space="0" w:color="auto"/>
                              </w:divBdr>
                            </w:div>
                            <w:div w:id="1833065758">
                              <w:marLeft w:val="0"/>
                              <w:marRight w:val="0"/>
                              <w:marTop w:val="0"/>
                              <w:marBottom w:val="0"/>
                              <w:divBdr>
                                <w:top w:val="none" w:sz="0" w:space="0" w:color="auto"/>
                                <w:left w:val="none" w:sz="0" w:space="0" w:color="auto"/>
                                <w:bottom w:val="none" w:sz="0" w:space="0" w:color="auto"/>
                                <w:right w:val="none" w:sz="0" w:space="0" w:color="auto"/>
                              </w:divBdr>
                            </w:div>
                            <w:div w:id="1492284876">
                              <w:marLeft w:val="0"/>
                              <w:marRight w:val="0"/>
                              <w:marTop w:val="0"/>
                              <w:marBottom w:val="0"/>
                              <w:divBdr>
                                <w:top w:val="none" w:sz="0" w:space="0" w:color="auto"/>
                                <w:left w:val="none" w:sz="0" w:space="0" w:color="auto"/>
                                <w:bottom w:val="none" w:sz="0" w:space="0" w:color="auto"/>
                                <w:right w:val="none" w:sz="0" w:space="0" w:color="auto"/>
                              </w:divBdr>
                            </w:div>
                            <w:div w:id="125686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756766">
                      <w:marLeft w:val="0"/>
                      <w:marRight w:val="0"/>
                      <w:marTop w:val="0"/>
                      <w:marBottom w:val="0"/>
                      <w:divBdr>
                        <w:top w:val="none" w:sz="0" w:space="0" w:color="auto"/>
                        <w:left w:val="none" w:sz="0" w:space="0" w:color="auto"/>
                        <w:bottom w:val="none" w:sz="0" w:space="0" w:color="auto"/>
                        <w:right w:val="none" w:sz="0" w:space="0" w:color="auto"/>
                      </w:divBdr>
                      <w:divsChild>
                        <w:div w:id="607008208">
                          <w:marLeft w:val="0"/>
                          <w:marRight w:val="0"/>
                          <w:marTop w:val="0"/>
                          <w:marBottom w:val="0"/>
                          <w:divBdr>
                            <w:top w:val="none" w:sz="0" w:space="0" w:color="auto"/>
                            <w:left w:val="none" w:sz="0" w:space="0" w:color="auto"/>
                            <w:bottom w:val="none" w:sz="0" w:space="0" w:color="auto"/>
                            <w:right w:val="none" w:sz="0" w:space="0" w:color="auto"/>
                          </w:divBdr>
                          <w:divsChild>
                            <w:div w:id="846793163">
                              <w:marLeft w:val="0"/>
                              <w:marRight w:val="0"/>
                              <w:marTop w:val="0"/>
                              <w:marBottom w:val="0"/>
                              <w:divBdr>
                                <w:top w:val="none" w:sz="0" w:space="0" w:color="auto"/>
                                <w:left w:val="none" w:sz="0" w:space="0" w:color="auto"/>
                                <w:bottom w:val="none" w:sz="0" w:space="0" w:color="auto"/>
                                <w:right w:val="none" w:sz="0" w:space="0" w:color="auto"/>
                              </w:divBdr>
                            </w:div>
                            <w:div w:id="1280600423">
                              <w:marLeft w:val="0"/>
                              <w:marRight w:val="0"/>
                              <w:marTop w:val="0"/>
                              <w:marBottom w:val="0"/>
                              <w:divBdr>
                                <w:top w:val="none" w:sz="0" w:space="0" w:color="auto"/>
                                <w:left w:val="none" w:sz="0" w:space="0" w:color="auto"/>
                                <w:bottom w:val="none" w:sz="0" w:space="0" w:color="auto"/>
                                <w:right w:val="none" w:sz="0" w:space="0" w:color="auto"/>
                              </w:divBdr>
                            </w:div>
                            <w:div w:id="716012099">
                              <w:marLeft w:val="0"/>
                              <w:marRight w:val="0"/>
                              <w:marTop w:val="0"/>
                              <w:marBottom w:val="0"/>
                              <w:divBdr>
                                <w:top w:val="none" w:sz="0" w:space="0" w:color="auto"/>
                                <w:left w:val="none" w:sz="0" w:space="0" w:color="auto"/>
                                <w:bottom w:val="none" w:sz="0" w:space="0" w:color="auto"/>
                                <w:right w:val="none" w:sz="0" w:space="0" w:color="auto"/>
                              </w:divBdr>
                            </w:div>
                            <w:div w:id="5638482">
                              <w:marLeft w:val="0"/>
                              <w:marRight w:val="0"/>
                              <w:marTop w:val="0"/>
                              <w:marBottom w:val="0"/>
                              <w:divBdr>
                                <w:top w:val="none" w:sz="0" w:space="0" w:color="auto"/>
                                <w:left w:val="none" w:sz="0" w:space="0" w:color="auto"/>
                                <w:bottom w:val="none" w:sz="0" w:space="0" w:color="auto"/>
                                <w:right w:val="none" w:sz="0" w:space="0" w:color="auto"/>
                              </w:divBdr>
                            </w:div>
                            <w:div w:id="275793849">
                              <w:marLeft w:val="0"/>
                              <w:marRight w:val="0"/>
                              <w:marTop w:val="0"/>
                              <w:marBottom w:val="0"/>
                              <w:divBdr>
                                <w:top w:val="none" w:sz="0" w:space="0" w:color="auto"/>
                                <w:left w:val="none" w:sz="0" w:space="0" w:color="auto"/>
                                <w:bottom w:val="none" w:sz="0" w:space="0" w:color="auto"/>
                                <w:right w:val="none" w:sz="0" w:space="0" w:color="auto"/>
                              </w:divBdr>
                            </w:div>
                            <w:div w:id="390883778">
                              <w:marLeft w:val="0"/>
                              <w:marRight w:val="0"/>
                              <w:marTop w:val="0"/>
                              <w:marBottom w:val="0"/>
                              <w:divBdr>
                                <w:top w:val="none" w:sz="0" w:space="0" w:color="auto"/>
                                <w:left w:val="none" w:sz="0" w:space="0" w:color="auto"/>
                                <w:bottom w:val="none" w:sz="0" w:space="0" w:color="auto"/>
                                <w:right w:val="none" w:sz="0" w:space="0" w:color="auto"/>
                              </w:divBdr>
                            </w:div>
                            <w:div w:id="1403676259">
                              <w:marLeft w:val="0"/>
                              <w:marRight w:val="0"/>
                              <w:marTop w:val="0"/>
                              <w:marBottom w:val="0"/>
                              <w:divBdr>
                                <w:top w:val="none" w:sz="0" w:space="0" w:color="auto"/>
                                <w:left w:val="none" w:sz="0" w:space="0" w:color="auto"/>
                                <w:bottom w:val="none" w:sz="0" w:space="0" w:color="auto"/>
                                <w:right w:val="none" w:sz="0" w:space="0" w:color="auto"/>
                              </w:divBdr>
                            </w:div>
                            <w:div w:id="20875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835840">
          <w:marLeft w:val="0"/>
          <w:marRight w:val="0"/>
          <w:marTop w:val="0"/>
          <w:marBottom w:val="0"/>
          <w:divBdr>
            <w:top w:val="none" w:sz="0" w:space="0" w:color="auto"/>
            <w:left w:val="none" w:sz="0" w:space="0" w:color="auto"/>
            <w:bottom w:val="none" w:sz="0" w:space="0" w:color="auto"/>
            <w:right w:val="none" w:sz="0" w:space="0" w:color="auto"/>
          </w:divBdr>
          <w:divsChild>
            <w:div w:id="911045617">
              <w:marLeft w:val="0"/>
              <w:marRight w:val="0"/>
              <w:marTop w:val="0"/>
              <w:marBottom w:val="0"/>
              <w:divBdr>
                <w:top w:val="none" w:sz="0" w:space="0" w:color="auto"/>
                <w:left w:val="none" w:sz="0" w:space="0" w:color="auto"/>
                <w:bottom w:val="none" w:sz="0" w:space="0" w:color="auto"/>
                <w:right w:val="none" w:sz="0" w:space="0" w:color="auto"/>
              </w:divBdr>
            </w:div>
            <w:div w:id="1701081633">
              <w:marLeft w:val="0"/>
              <w:marRight w:val="0"/>
              <w:marTop w:val="0"/>
              <w:marBottom w:val="0"/>
              <w:divBdr>
                <w:top w:val="none" w:sz="0" w:space="0" w:color="auto"/>
                <w:left w:val="none" w:sz="0" w:space="0" w:color="auto"/>
                <w:bottom w:val="none" w:sz="0" w:space="0" w:color="auto"/>
                <w:right w:val="none" w:sz="0" w:space="0" w:color="auto"/>
              </w:divBdr>
              <w:divsChild>
                <w:div w:id="1647395994">
                  <w:marLeft w:val="0"/>
                  <w:marRight w:val="0"/>
                  <w:marTop w:val="0"/>
                  <w:marBottom w:val="0"/>
                  <w:divBdr>
                    <w:top w:val="none" w:sz="0" w:space="0" w:color="auto"/>
                    <w:left w:val="none" w:sz="0" w:space="0" w:color="auto"/>
                    <w:bottom w:val="none" w:sz="0" w:space="0" w:color="auto"/>
                    <w:right w:val="none" w:sz="0" w:space="0" w:color="auto"/>
                  </w:divBdr>
                  <w:divsChild>
                    <w:div w:id="151801814">
                      <w:marLeft w:val="0"/>
                      <w:marRight w:val="0"/>
                      <w:marTop w:val="0"/>
                      <w:marBottom w:val="0"/>
                      <w:divBdr>
                        <w:top w:val="none" w:sz="0" w:space="0" w:color="auto"/>
                        <w:left w:val="none" w:sz="0" w:space="0" w:color="auto"/>
                        <w:bottom w:val="none" w:sz="0" w:space="0" w:color="auto"/>
                        <w:right w:val="none" w:sz="0" w:space="0" w:color="auto"/>
                      </w:divBdr>
                    </w:div>
                  </w:divsChild>
                </w:div>
                <w:div w:id="937836871">
                  <w:marLeft w:val="0"/>
                  <w:marRight w:val="0"/>
                  <w:marTop w:val="0"/>
                  <w:marBottom w:val="0"/>
                  <w:divBdr>
                    <w:top w:val="none" w:sz="0" w:space="0" w:color="auto"/>
                    <w:left w:val="none" w:sz="0" w:space="0" w:color="auto"/>
                    <w:bottom w:val="none" w:sz="0" w:space="0" w:color="auto"/>
                    <w:right w:val="none" w:sz="0" w:space="0" w:color="auto"/>
                  </w:divBdr>
                  <w:divsChild>
                    <w:div w:id="12348149">
                      <w:marLeft w:val="0"/>
                      <w:marRight w:val="0"/>
                      <w:marTop w:val="0"/>
                      <w:marBottom w:val="0"/>
                      <w:divBdr>
                        <w:top w:val="none" w:sz="0" w:space="0" w:color="auto"/>
                        <w:left w:val="none" w:sz="0" w:space="0" w:color="auto"/>
                        <w:bottom w:val="none" w:sz="0" w:space="0" w:color="auto"/>
                        <w:right w:val="none" w:sz="0" w:space="0" w:color="auto"/>
                      </w:divBdr>
                      <w:divsChild>
                        <w:div w:id="1640570342">
                          <w:marLeft w:val="0"/>
                          <w:marRight w:val="0"/>
                          <w:marTop w:val="0"/>
                          <w:marBottom w:val="0"/>
                          <w:divBdr>
                            <w:top w:val="none" w:sz="0" w:space="0" w:color="auto"/>
                            <w:left w:val="none" w:sz="0" w:space="0" w:color="auto"/>
                            <w:bottom w:val="none" w:sz="0" w:space="0" w:color="auto"/>
                            <w:right w:val="none" w:sz="0" w:space="0" w:color="auto"/>
                          </w:divBdr>
                        </w:div>
                      </w:divsChild>
                    </w:div>
                    <w:div w:id="1198617302">
                      <w:marLeft w:val="0"/>
                      <w:marRight w:val="0"/>
                      <w:marTop w:val="0"/>
                      <w:marBottom w:val="0"/>
                      <w:divBdr>
                        <w:top w:val="none" w:sz="0" w:space="0" w:color="auto"/>
                        <w:left w:val="none" w:sz="0" w:space="0" w:color="auto"/>
                        <w:bottom w:val="none" w:sz="0" w:space="0" w:color="auto"/>
                        <w:right w:val="none" w:sz="0" w:space="0" w:color="auto"/>
                      </w:divBdr>
                      <w:divsChild>
                        <w:div w:id="15758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27015">
                  <w:marLeft w:val="0"/>
                  <w:marRight w:val="0"/>
                  <w:marTop w:val="0"/>
                  <w:marBottom w:val="0"/>
                  <w:divBdr>
                    <w:top w:val="none" w:sz="0" w:space="0" w:color="auto"/>
                    <w:left w:val="none" w:sz="0" w:space="0" w:color="auto"/>
                    <w:bottom w:val="none" w:sz="0" w:space="0" w:color="auto"/>
                    <w:right w:val="none" w:sz="0" w:space="0" w:color="auto"/>
                  </w:divBdr>
                  <w:divsChild>
                    <w:div w:id="1285650285">
                      <w:marLeft w:val="0"/>
                      <w:marRight w:val="0"/>
                      <w:marTop w:val="0"/>
                      <w:marBottom w:val="0"/>
                      <w:divBdr>
                        <w:top w:val="none" w:sz="0" w:space="0" w:color="auto"/>
                        <w:left w:val="none" w:sz="0" w:space="0" w:color="auto"/>
                        <w:bottom w:val="none" w:sz="0" w:space="0" w:color="auto"/>
                        <w:right w:val="none" w:sz="0" w:space="0" w:color="auto"/>
                      </w:divBdr>
                    </w:div>
                  </w:divsChild>
                </w:div>
                <w:div w:id="1184977997">
                  <w:marLeft w:val="0"/>
                  <w:marRight w:val="0"/>
                  <w:marTop w:val="0"/>
                  <w:marBottom w:val="0"/>
                  <w:divBdr>
                    <w:top w:val="none" w:sz="0" w:space="0" w:color="auto"/>
                    <w:left w:val="none" w:sz="0" w:space="0" w:color="auto"/>
                    <w:bottom w:val="none" w:sz="0" w:space="0" w:color="auto"/>
                    <w:right w:val="none" w:sz="0" w:space="0" w:color="auto"/>
                  </w:divBdr>
                  <w:divsChild>
                    <w:div w:id="31805738">
                      <w:marLeft w:val="0"/>
                      <w:marRight w:val="0"/>
                      <w:marTop w:val="0"/>
                      <w:marBottom w:val="0"/>
                      <w:divBdr>
                        <w:top w:val="none" w:sz="0" w:space="0" w:color="auto"/>
                        <w:left w:val="none" w:sz="0" w:space="0" w:color="auto"/>
                        <w:bottom w:val="none" w:sz="0" w:space="0" w:color="auto"/>
                        <w:right w:val="none" w:sz="0" w:space="0" w:color="auto"/>
                      </w:divBdr>
                    </w:div>
                  </w:divsChild>
                </w:div>
                <w:div w:id="492988566">
                  <w:marLeft w:val="0"/>
                  <w:marRight w:val="0"/>
                  <w:marTop w:val="0"/>
                  <w:marBottom w:val="0"/>
                  <w:divBdr>
                    <w:top w:val="none" w:sz="0" w:space="0" w:color="auto"/>
                    <w:left w:val="none" w:sz="0" w:space="0" w:color="auto"/>
                    <w:bottom w:val="none" w:sz="0" w:space="0" w:color="auto"/>
                    <w:right w:val="none" w:sz="0" w:space="0" w:color="auto"/>
                  </w:divBdr>
                  <w:divsChild>
                    <w:div w:id="839203104">
                      <w:marLeft w:val="0"/>
                      <w:marRight w:val="0"/>
                      <w:marTop w:val="0"/>
                      <w:marBottom w:val="0"/>
                      <w:divBdr>
                        <w:top w:val="none" w:sz="0" w:space="0" w:color="auto"/>
                        <w:left w:val="none" w:sz="0" w:space="0" w:color="auto"/>
                        <w:bottom w:val="none" w:sz="0" w:space="0" w:color="auto"/>
                        <w:right w:val="none" w:sz="0" w:space="0" w:color="auto"/>
                      </w:divBdr>
                    </w:div>
                  </w:divsChild>
                </w:div>
                <w:div w:id="1331176649">
                  <w:marLeft w:val="0"/>
                  <w:marRight w:val="0"/>
                  <w:marTop w:val="0"/>
                  <w:marBottom w:val="0"/>
                  <w:divBdr>
                    <w:top w:val="none" w:sz="0" w:space="0" w:color="auto"/>
                    <w:left w:val="none" w:sz="0" w:space="0" w:color="auto"/>
                    <w:bottom w:val="none" w:sz="0" w:space="0" w:color="auto"/>
                    <w:right w:val="none" w:sz="0" w:space="0" w:color="auto"/>
                  </w:divBdr>
                  <w:divsChild>
                    <w:div w:id="1512140860">
                      <w:marLeft w:val="0"/>
                      <w:marRight w:val="0"/>
                      <w:marTop w:val="0"/>
                      <w:marBottom w:val="0"/>
                      <w:divBdr>
                        <w:top w:val="none" w:sz="0" w:space="0" w:color="auto"/>
                        <w:left w:val="none" w:sz="0" w:space="0" w:color="auto"/>
                        <w:bottom w:val="none" w:sz="0" w:space="0" w:color="auto"/>
                        <w:right w:val="none" w:sz="0" w:space="0" w:color="auto"/>
                      </w:divBdr>
                    </w:div>
                  </w:divsChild>
                </w:div>
                <w:div w:id="480737204">
                  <w:marLeft w:val="0"/>
                  <w:marRight w:val="0"/>
                  <w:marTop w:val="0"/>
                  <w:marBottom w:val="0"/>
                  <w:divBdr>
                    <w:top w:val="none" w:sz="0" w:space="0" w:color="auto"/>
                    <w:left w:val="none" w:sz="0" w:space="0" w:color="auto"/>
                    <w:bottom w:val="none" w:sz="0" w:space="0" w:color="auto"/>
                    <w:right w:val="none" w:sz="0" w:space="0" w:color="auto"/>
                  </w:divBdr>
                  <w:divsChild>
                    <w:div w:id="1012997039">
                      <w:marLeft w:val="0"/>
                      <w:marRight w:val="0"/>
                      <w:marTop w:val="0"/>
                      <w:marBottom w:val="0"/>
                      <w:divBdr>
                        <w:top w:val="none" w:sz="0" w:space="0" w:color="auto"/>
                        <w:left w:val="none" w:sz="0" w:space="0" w:color="auto"/>
                        <w:bottom w:val="none" w:sz="0" w:space="0" w:color="auto"/>
                        <w:right w:val="none" w:sz="0" w:space="0" w:color="auto"/>
                      </w:divBdr>
                    </w:div>
                  </w:divsChild>
                </w:div>
                <w:div w:id="1359742888">
                  <w:marLeft w:val="0"/>
                  <w:marRight w:val="0"/>
                  <w:marTop w:val="0"/>
                  <w:marBottom w:val="0"/>
                  <w:divBdr>
                    <w:top w:val="none" w:sz="0" w:space="0" w:color="auto"/>
                    <w:left w:val="none" w:sz="0" w:space="0" w:color="auto"/>
                    <w:bottom w:val="none" w:sz="0" w:space="0" w:color="auto"/>
                    <w:right w:val="none" w:sz="0" w:space="0" w:color="auto"/>
                  </w:divBdr>
                  <w:divsChild>
                    <w:div w:id="565605236">
                      <w:marLeft w:val="0"/>
                      <w:marRight w:val="0"/>
                      <w:marTop w:val="0"/>
                      <w:marBottom w:val="0"/>
                      <w:divBdr>
                        <w:top w:val="none" w:sz="0" w:space="0" w:color="auto"/>
                        <w:left w:val="none" w:sz="0" w:space="0" w:color="auto"/>
                        <w:bottom w:val="none" w:sz="0" w:space="0" w:color="auto"/>
                        <w:right w:val="none" w:sz="0" w:space="0" w:color="auto"/>
                      </w:divBdr>
                      <w:divsChild>
                        <w:div w:id="165487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08630">
                  <w:marLeft w:val="0"/>
                  <w:marRight w:val="0"/>
                  <w:marTop w:val="0"/>
                  <w:marBottom w:val="0"/>
                  <w:divBdr>
                    <w:top w:val="none" w:sz="0" w:space="0" w:color="auto"/>
                    <w:left w:val="none" w:sz="0" w:space="0" w:color="auto"/>
                    <w:bottom w:val="none" w:sz="0" w:space="0" w:color="auto"/>
                    <w:right w:val="none" w:sz="0" w:space="0" w:color="auto"/>
                  </w:divBdr>
                  <w:divsChild>
                    <w:div w:id="1014842310">
                      <w:marLeft w:val="0"/>
                      <w:marRight w:val="0"/>
                      <w:marTop w:val="0"/>
                      <w:marBottom w:val="0"/>
                      <w:divBdr>
                        <w:top w:val="none" w:sz="0" w:space="0" w:color="auto"/>
                        <w:left w:val="none" w:sz="0" w:space="0" w:color="auto"/>
                        <w:bottom w:val="none" w:sz="0" w:space="0" w:color="auto"/>
                        <w:right w:val="none" w:sz="0" w:space="0" w:color="auto"/>
                      </w:divBdr>
                    </w:div>
                  </w:divsChild>
                </w:div>
                <w:div w:id="2009018971">
                  <w:marLeft w:val="0"/>
                  <w:marRight w:val="0"/>
                  <w:marTop w:val="0"/>
                  <w:marBottom w:val="0"/>
                  <w:divBdr>
                    <w:top w:val="none" w:sz="0" w:space="0" w:color="auto"/>
                    <w:left w:val="none" w:sz="0" w:space="0" w:color="auto"/>
                    <w:bottom w:val="none" w:sz="0" w:space="0" w:color="auto"/>
                    <w:right w:val="none" w:sz="0" w:space="0" w:color="auto"/>
                  </w:divBdr>
                  <w:divsChild>
                    <w:div w:id="1232158564">
                      <w:marLeft w:val="0"/>
                      <w:marRight w:val="0"/>
                      <w:marTop w:val="0"/>
                      <w:marBottom w:val="0"/>
                      <w:divBdr>
                        <w:top w:val="none" w:sz="0" w:space="0" w:color="auto"/>
                        <w:left w:val="none" w:sz="0" w:space="0" w:color="auto"/>
                        <w:bottom w:val="none" w:sz="0" w:space="0" w:color="auto"/>
                        <w:right w:val="none" w:sz="0" w:space="0" w:color="auto"/>
                      </w:divBdr>
                    </w:div>
                    <w:div w:id="17681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626294">
      <w:bodyDiv w:val="1"/>
      <w:marLeft w:val="0"/>
      <w:marRight w:val="0"/>
      <w:marTop w:val="0"/>
      <w:marBottom w:val="0"/>
      <w:divBdr>
        <w:top w:val="none" w:sz="0" w:space="0" w:color="auto"/>
        <w:left w:val="none" w:sz="0" w:space="0" w:color="auto"/>
        <w:bottom w:val="none" w:sz="0" w:space="0" w:color="auto"/>
        <w:right w:val="none" w:sz="0" w:space="0" w:color="auto"/>
      </w:divBdr>
      <w:divsChild>
        <w:div w:id="738481390">
          <w:marLeft w:val="0"/>
          <w:marRight w:val="0"/>
          <w:marTop w:val="0"/>
          <w:marBottom w:val="0"/>
          <w:divBdr>
            <w:top w:val="none" w:sz="0" w:space="0" w:color="auto"/>
            <w:left w:val="none" w:sz="0" w:space="0" w:color="auto"/>
            <w:bottom w:val="none" w:sz="0" w:space="0" w:color="auto"/>
            <w:right w:val="none" w:sz="0" w:space="0" w:color="auto"/>
          </w:divBdr>
          <w:divsChild>
            <w:div w:id="6026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254910">
      <w:bodyDiv w:val="1"/>
      <w:marLeft w:val="0"/>
      <w:marRight w:val="0"/>
      <w:marTop w:val="0"/>
      <w:marBottom w:val="0"/>
      <w:divBdr>
        <w:top w:val="none" w:sz="0" w:space="0" w:color="auto"/>
        <w:left w:val="none" w:sz="0" w:space="0" w:color="auto"/>
        <w:bottom w:val="none" w:sz="0" w:space="0" w:color="auto"/>
        <w:right w:val="none" w:sz="0" w:space="0" w:color="auto"/>
      </w:divBdr>
      <w:divsChild>
        <w:div w:id="1200120920">
          <w:marLeft w:val="0"/>
          <w:marRight w:val="0"/>
          <w:marTop w:val="0"/>
          <w:marBottom w:val="0"/>
          <w:divBdr>
            <w:top w:val="none" w:sz="0" w:space="0" w:color="auto"/>
            <w:left w:val="none" w:sz="0" w:space="0" w:color="auto"/>
            <w:bottom w:val="none" w:sz="0" w:space="0" w:color="auto"/>
            <w:right w:val="none" w:sz="0" w:space="0" w:color="auto"/>
          </w:divBdr>
          <w:divsChild>
            <w:div w:id="1856533463">
              <w:marLeft w:val="0"/>
              <w:marRight w:val="0"/>
              <w:marTop w:val="0"/>
              <w:marBottom w:val="0"/>
              <w:divBdr>
                <w:top w:val="none" w:sz="0" w:space="0" w:color="auto"/>
                <w:left w:val="none" w:sz="0" w:space="0" w:color="auto"/>
                <w:bottom w:val="none" w:sz="0" w:space="0" w:color="auto"/>
                <w:right w:val="none" w:sz="0" w:space="0" w:color="auto"/>
              </w:divBdr>
              <w:divsChild>
                <w:div w:id="2094541615">
                  <w:marLeft w:val="0"/>
                  <w:marRight w:val="0"/>
                  <w:marTop w:val="0"/>
                  <w:marBottom w:val="0"/>
                  <w:divBdr>
                    <w:top w:val="none" w:sz="0" w:space="0" w:color="auto"/>
                    <w:left w:val="none" w:sz="0" w:space="0" w:color="auto"/>
                    <w:bottom w:val="none" w:sz="0" w:space="0" w:color="auto"/>
                    <w:right w:val="none" w:sz="0" w:space="0" w:color="auto"/>
                  </w:divBdr>
                </w:div>
                <w:div w:id="2037466797">
                  <w:marLeft w:val="0"/>
                  <w:marRight w:val="0"/>
                  <w:marTop w:val="150"/>
                  <w:marBottom w:val="150"/>
                  <w:divBdr>
                    <w:top w:val="none" w:sz="0" w:space="0" w:color="auto"/>
                    <w:left w:val="none" w:sz="0" w:space="0" w:color="auto"/>
                    <w:bottom w:val="none" w:sz="0" w:space="0" w:color="auto"/>
                    <w:right w:val="none" w:sz="0" w:space="0" w:color="auto"/>
                  </w:divBdr>
                  <w:divsChild>
                    <w:div w:id="1193034369">
                      <w:marLeft w:val="675"/>
                      <w:marRight w:val="0"/>
                      <w:marTop w:val="0"/>
                      <w:marBottom w:val="0"/>
                      <w:divBdr>
                        <w:top w:val="none" w:sz="0" w:space="0" w:color="auto"/>
                        <w:left w:val="none" w:sz="0" w:space="0" w:color="auto"/>
                        <w:bottom w:val="none" w:sz="0" w:space="0" w:color="auto"/>
                        <w:right w:val="none" w:sz="0" w:space="0" w:color="auto"/>
                      </w:divBdr>
                    </w:div>
                  </w:divsChild>
                </w:div>
              </w:divsChild>
            </w:div>
            <w:div w:id="1399593731">
              <w:marLeft w:val="0"/>
              <w:marRight w:val="0"/>
              <w:marTop w:val="0"/>
              <w:marBottom w:val="0"/>
              <w:divBdr>
                <w:top w:val="none" w:sz="0" w:space="0" w:color="auto"/>
                <w:left w:val="none" w:sz="0" w:space="0" w:color="auto"/>
                <w:bottom w:val="none" w:sz="0" w:space="0" w:color="auto"/>
                <w:right w:val="none" w:sz="0" w:space="0" w:color="auto"/>
              </w:divBdr>
              <w:divsChild>
                <w:div w:id="35737605">
                  <w:marLeft w:val="0"/>
                  <w:marRight w:val="0"/>
                  <w:marTop w:val="0"/>
                  <w:marBottom w:val="0"/>
                  <w:divBdr>
                    <w:top w:val="none" w:sz="0" w:space="0" w:color="auto"/>
                    <w:left w:val="none" w:sz="0" w:space="0" w:color="auto"/>
                    <w:bottom w:val="none" w:sz="0" w:space="0" w:color="auto"/>
                    <w:right w:val="none" w:sz="0" w:space="0" w:color="auto"/>
                  </w:divBdr>
                </w:div>
                <w:div w:id="1007294017">
                  <w:marLeft w:val="0"/>
                  <w:marRight w:val="0"/>
                  <w:marTop w:val="0"/>
                  <w:marBottom w:val="0"/>
                  <w:divBdr>
                    <w:top w:val="none" w:sz="0" w:space="0" w:color="auto"/>
                    <w:left w:val="none" w:sz="0" w:space="0" w:color="auto"/>
                    <w:bottom w:val="none" w:sz="0" w:space="0" w:color="auto"/>
                    <w:right w:val="none" w:sz="0" w:space="0" w:color="auto"/>
                  </w:divBdr>
                  <w:divsChild>
                    <w:div w:id="1151019549">
                      <w:marLeft w:val="0"/>
                      <w:marRight w:val="0"/>
                      <w:marTop w:val="0"/>
                      <w:marBottom w:val="0"/>
                      <w:divBdr>
                        <w:top w:val="none" w:sz="0" w:space="0" w:color="auto"/>
                        <w:left w:val="none" w:sz="0" w:space="0" w:color="auto"/>
                        <w:bottom w:val="none" w:sz="0" w:space="0" w:color="auto"/>
                        <w:right w:val="none" w:sz="0" w:space="0" w:color="auto"/>
                      </w:divBdr>
                      <w:divsChild>
                        <w:div w:id="1259367827">
                          <w:marLeft w:val="0"/>
                          <w:marRight w:val="0"/>
                          <w:marTop w:val="0"/>
                          <w:marBottom w:val="0"/>
                          <w:divBdr>
                            <w:top w:val="none" w:sz="0" w:space="0" w:color="auto"/>
                            <w:left w:val="none" w:sz="0" w:space="0" w:color="auto"/>
                            <w:bottom w:val="none" w:sz="0" w:space="0" w:color="auto"/>
                            <w:right w:val="none" w:sz="0" w:space="0" w:color="auto"/>
                          </w:divBdr>
                          <w:divsChild>
                            <w:div w:id="1949309912">
                              <w:marLeft w:val="0"/>
                              <w:marRight w:val="0"/>
                              <w:marTop w:val="0"/>
                              <w:marBottom w:val="0"/>
                              <w:divBdr>
                                <w:top w:val="none" w:sz="0" w:space="0" w:color="auto"/>
                                <w:left w:val="none" w:sz="0" w:space="0" w:color="auto"/>
                                <w:bottom w:val="none" w:sz="0" w:space="0" w:color="auto"/>
                                <w:right w:val="none" w:sz="0" w:space="0" w:color="auto"/>
                              </w:divBdr>
                            </w:div>
                            <w:div w:id="1314675997">
                              <w:marLeft w:val="0"/>
                              <w:marRight w:val="0"/>
                              <w:marTop w:val="0"/>
                              <w:marBottom w:val="0"/>
                              <w:divBdr>
                                <w:top w:val="none" w:sz="0" w:space="0" w:color="auto"/>
                                <w:left w:val="none" w:sz="0" w:space="0" w:color="auto"/>
                                <w:bottom w:val="none" w:sz="0" w:space="0" w:color="auto"/>
                                <w:right w:val="none" w:sz="0" w:space="0" w:color="auto"/>
                              </w:divBdr>
                            </w:div>
                            <w:div w:id="1139540208">
                              <w:marLeft w:val="0"/>
                              <w:marRight w:val="0"/>
                              <w:marTop w:val="0"/>
                              <w:marBottom w:val="0"/>
                              <w:divBdr>
                                <w:top w:val="none" w:sz="0" w:space="0" w:color="auto"/>
                                <w:left w:val="none" w:sz="0" w:space="0" w:color="auto"/>
                                <w:bottom w:val="none" w:sz="0" w:space="0" w:color="auto"/>
                                <w:right w:val="none" w:sz="0" w:space="0" w:color="auto"/>
                              </w:divBdr>
                            </w:div>
                            <w:div w:id="1959336954">
                              <w:marLeft w:val="0"/>
                              <w:marRight w:val="0"/>
                              <w:marTop w:val="0"/>
                              <w:marBottom w:val="0"/>
                              <w:divBdr>
                                <w:top w:val="none" w:sz="0" w:space="0" w:color="auto"/>
                                <w:left w:val="none" w:sz="0" w:space="0" w:color="auto"/>
                                <w:bottom w:val="none" w:sz="0" w:space="0" w:color="auto"/>
                                <w:right w:val="none" w:sz="0" w:space="0" w:color="auto"/>
                              </w:divBdr>
                            </w:div>
                            <w:div w:id="1517304843">
                              <w:marLeft w:val="0"/>
                              <w:marRight w:val="0"/>
                              <w:marTop w:val="0"/>
                              <w:marBottom w:val="0"/>
                              <w:divBdr>
                                <w:top w:val="none" w:sz="0" w:space="0" w:color="auto"/>
                                <w:left w:val="none" w:sz="0" w:space="0" w:color="auto"/>
                                <w:bottom w:val="none" w:sz="0" w:space="0" w:color="auto"/>
                                <w:right w:val="none" w:sz="0" w:space="0" w:color="auto"/>
                              </w:divBdr>
                            </w:div>
                            <w:div w:id="28569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85700">
                      <w:marLeft w:val="0"/>
                      <w:marRight w:val="0"/>
                      <w:marTop w:val="0"/>
                      <w:marBottom w:val="0"/>
                      <w:divBdr>
                        <w:top w:val="none" w:sz="0" w:space="0" w:color="auto"/>
                        <w:left w:val="none" w:sz="0" w:space="0" w:color="auto"/>
                        <w:bottom w:val="none" w:sz="0" w:space="0" w:color="auto"/>
                        <w:right w:val="none" w:sz="0" w:space="0" w:color="auto"/>
                      </w:divBdr>
                      <w:divsChild>
                        <w:div w:id="672034424">
                          <w:marLeft w:val="0"/>
                          <w:marRight w:val="0"/>
                          <w:marTop w:val="0"/>
                          <w:marBottom w:val="0"/>
                          <w:divBdr>
                            <w:top w:val="none" w:sz="0" w:space="0" w:color="auto"/>
                            <w:left w:val="none" w:sz="0" w:space="0" w:color="auto"/>
                            <w:bottom w:val="none" w:sz="0" w:space="0" w:color="auto"/>
                            <w:right w:val="none" w:sz="0" w:space="0" w:color="auto"/>
                          </w:divBdr>
                          <w:divsChild>
                            <w:div w:id="903642959">
                              <w:marLeft w:val="0"/>
                              <w:marRight w:val="0"/>
                              <w:marTop w:val="0"/>
                              <w:marBottom w:val="0"/>
                              <w:divBdr>
                                <w:top w:val="none" w:sz="0" w:space="0" w:color="auto"/>
                                <w:left w:val="none" w:sz="0" w:space="0" w:color="auto"/>
                                <w:bottom w:val="none" w:sz="0" w:space="0" w:color="auto"/>
                                <w:right w:val="none" w:sz="0" w:space="0" w:color="auto"/>
                              </w:divBdr>
                            </w:div>
                            <w:div w:id="649595340">
                              <w:marLeft w:val="0"/>
                              <w:marRight w:val="0"/>
                              <w:marTop w:val="0"/>
                              <w:marBottom w:val="0"/>
                              <w:divBdr>
                                <w:top w:val="none" w:sz="0" w:space="0" w:color="auto"/>
                                <w:left w:val="none" w:sz="0" w:space="0" w:color="auto"/>
                                <w:bottom w:val="none" w:sz="0" w:space="0" w:color="auto"/>
                                <w:right w:val="none" w:sz="0" w:space="0" w:color="auto"/>
                              </w:divBdr>
                            </w:div>
                            <w:div w:id="1776174260">
                              <w:marLeft w:val="0"/>
                              <w:marRight w:val="0"/>
                              <w:marTop w:val="0"/>
                              <w:marBottom w:val="0"/>
                              <w:divBdr>
                                <w:top w:val="none" w:sz="0" w:space="0" w:color="auto"/>
                                <w:left w:val="none" w:sz="0" w:space="0" w:color="auto"/>
                                <w:bottom w:val="none" w:sz="0" w:space="0" w:color="auto"/>
                                <w:right w:val="none" w:sz="0" w:space="0" w:color="auto"/>
                              </w:divBdr>
                            </w:div>
                            <w:div w:id="1309479150">
                              <w:marLeft w:val="0"/>
                              <w:marRight w:val="0"/>
                              <w:marTop w:val="0"/>
                              <w:marBottom w:val="0"/>
                              <w:divBdr>
                                <w:top w:val="none" w:sz="0" w:space="0" w:color="auto"/>
                                <w:left w:val="none" w:sz="0" w:space="0" w:color="auto"/>
                                <w:bottom w:val="none" w:sz="0" w:space="0" w:color="auto"/>
                                <w:right w:val="none" w:sz="0" w:space="0" w:color="auto"/>
                              </w:divBdr>
                            </w:div>
                            <w:div w:id="313947163">
                              <w:marLeft w:val="0"/>
                              <w:marRight w:val="0"/>
                              <w:marTop w:val="0"/>
                              <w:marBottom w:val="0"/>
                              <w:divBdr>
                                <w:top w:val="none" w:sz="0" w:space="0" w:color="auto"/>
                                <w:left w:val="none" w:sz="0" w:space="0" w:color="auto"/>
                                <w:bottom w:val="none" w:sz="0" w:space="0" w:color="auto"/>
                                <w:right w:val="none" w:sz="0" w:space="0" w:color="auto"/>
                              </w:divBdr>
                            </w:div>
                            <w:div w:id="1496804589">
                              <w:marLeft w:val="0"/>
                              <w:marRight w:val="0"/>
                              <w:marTop w:val="0"/>
                              <w:marBottom w:val="0"/>
                              <w:divBdr>
                                <w:top w:val="none" w:sz="0" w:space="0" w:color="auto"/>
                                <w:left w:val="none" w:sz="0" w:space="0" w:color="auto"/>
                                <w:bottom w:val="none" w:sz="0" w:space="0" w:color="auto"/>
                                <w:right w:val="none" w:sz="0" w:space="0" w:color="auto"/>
                              </w:divBdr>
                            </w:div>
                            <w:div w:id="1609854421">
                              <w:marLeft w:val="0"/>
                              <w:marRight w:val="0"/>
                              <w:marTop w:val="0"/>
                              <w:marBottom w:val="0"/>
                              <w:divBdr>
                                <w:top w:val="none" w:sz="0" w:space="0" w:color="auto"/>
                                <w:left w:val="none" w:sz="0" w:space="0" w:color="auto"/>
                                <w:bottom w:val="none" w:sz="0" w:space="0" w:color="auto"/>
                                <w:right w:val="none" w:sz="0" w:space="0" w:color="auto"/>
                              </w:divBdr>
                            </w:div>
                            <w:div w:id="47803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461010">
          <w:marLeft w:val="0"/>
          <w:marRight w:val="0"/>
          <w:marTop w:val="0"/>
          <w:marBottom w:val="0"/>
          <w:divBdr>
            <w:top w:val="none" w:sz="0" w:space="0" w:color="auto"/>
            <w:left w:val="none" w:sz="0" w:space="0" w:color="auto"/>
            <w:bottom w:val="none" w:sz="0" w:space="0" w:color="auto"/>
            <w:right w:val="none" w:sz="0" w:space="0" w:color="auto"/>
          </w:divBdr>
          <w:divsChild>
            <w:div w:id="774136845">
              <w:marLeft w:val="0"/>
              <w:marRight w:val="0"/>
              <w:marTop w:val="0"/>
              <w:marBottom w:val="0"/>
              <w:divBdr>
                <w:top w:val="none" w:sz="0" w:space="0" w:color="auto"/>
                <w:left w:val="none" w:sz="0" w:space="0" w:color="auto"/>
                <w:bottom w:val="none" w:sz="0" w:space="0" w:color="auto"/>
                <w:right w:val="none" w:sz="0" w:space="0" w:color="auto"/>
              </w:divBdr>
            </w:div>
            <w:div w:id="379332317">
              <w:marLeft w:val="0"/>
              <w:marRight w:val="0"/>
              <w:marTop w:val="0"/>
              <w:marBottom w:val="0"/>
              <w:divBdr>
                <w:top w:val="none" w:sz="0" w:space="0" w:color="auto"/>
                <w:left w:val="none" w:sz="0" w:space="0" w:color="auto"/>
                <w:bottom w:val="none" w:sz="0" w:space="0" w:color="auto"/>
                <w:right w:val="none" w:sz="0" w:space="0" w:color="auto"/>
              </w:divBdr>
              <w:divsChild>
                <w:div w:id="761490995">
                  <w:marLeft w:val="0"/>
                  <w:marRight w:val="0"/>
                  <w:marTop w:val="0"/>
                  <w:marBottom w:val="0"/>
                  <w:divBdr>
                    <w:top w:val="none" w:sz="0" w:space="0" w:color="auto"/>
                    <w:left w:val="none" w:sz="0" w:space="0" w:color="auto"/>
                    <w:bottom w:val="none" w:sz="0" w:space="0" w:color="auto"/>
                    <w:right w:val="none" w:sz="0" w:space="0" w:color="auto"/>
                  </w:divBdr>
                  <w:divsChild>
                    <w:div w:id="1539926261">
                      <w:marLeft w:val="0"/>
                      <w:marRight w:val="0"/>
                      <w:marTop w:val="0"/>
                      <w:marBottom w:val="0"/>
                      <w:divBdr>
                        <w:top w:val="none" w:sz="0" w:space="0" w:color="auto"/>
                        <w:left w:val="none" w:sz="0" w:space="0" w:color="auto"/>
                        <w:bottom w:val="none" w:sz="0" w:space="0" w:color="auto"/>
                        <w:right w:val="none" w:sz="0" w:space="0" w:color="auto"/>
                      </w:divBdr>
                    </w:div>
                  </w:divsChild>
                </w:div>
                <w:div w:id="1473592302">
                  <w:marLeft w:val="0"/>
                  <w:marRight w:val="0"/>
                  <w:marTop w:val="0"/>
                  <w:marBottom w:val="0"/>
                  <w:divBdr>
                    <w:top w:val="none" w:sz="0" w:space="0" w:color="auto"/>
                    <w:left w:val="none" w:sz="0" w:space="0" w:color="auto"/>
                    <w:bottom w:val="none" w:sz="0" w:space="0" w:color="auto"/>
                    <w:right w:val="none" w:sz="0" w:space="0" w:color="auto"/>
                  </w:divBdr>
                  <w:divsChild>
                    <w:div w:id="201867899">
                      <w:marLeft w:val="0"/>
                      <w:marRight w:val="0"/>
                      <w:marTop w:val="0"/>
                      <w:marBottom w:val="0"/>
                      <w:divBdr>
                        <w:top w:val="none" w:sz="0" w:space="0" w:color="auto"/>
                        <w:left w:val="none" w:sz="0" w:space="0" w:color="auto"/>
                        <w:bottom w:val="none" w:sz="0" w:space="0" w:color="auto"/>
                        <w:right w:val="none" w:sz="0" w:space="0" w:color="auto"/>
                      </w:divBdr>
                      <w:divsChild>
                        <w:div w:id="1001273311">
                          <w:marLeft w:val="0"/>
                          <w:marRight w:val="0"/>
                          <w:marTop w:val="0"/>
                          <w:marBottom w:val="0"/>
                          <w:divBdr>
                            <w:top w:val="none" w:sz="0" w:space="0" w:color="auto"/>
                            <w:left w:val="none" w:sz="0" w:space="0" w:color="auto"/>
                            <w:bottom w:val="none" w:sz="0" w:space="0" w:color="auto"/>
                            <w:right w:val="none" w:sz="0" w:space="0" w:color="auto"/>
                          </w:divBdr>
                        </w:div>
                      </w:divsChild>
                    </w:div>
                    <w:div w:id="2027977112">
                      <w:marLeft w:val="0"/>
                      <w:marRight w:val="0"/>
                      <w:marTop w:val="0"/>
                      <w:marBottom w:val="0"/>
                      <w:divBdr>
                        <w:top w:val="none" w:sz="0" w:space="0" w:color="auto"/>
                        <w:left w:val="none" w:sz="0" w:space="0" w:color="auto"/>
                        <w:bottom w:val="none" w:sz="0" w:space="0" w:color="auto"/>
                        <w:right w:val="none" w:sz="0" w:space="0" w:color="auto"/>
                      </w:divBdr>
                      <w:divsChild>
                        <w:div w:id="191385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08083">
                  <w:marLeft w:val="0"/>
                  <w:marRight w:val="0"/>
                  <w:marTop w:val="0"/>
                  <w:marBottom w:val="0"/>
                  <w:divBdr>
                    <w:top w:val="none" w:sz="0" w:space="0" w:color="auto"/>
                    <w:left w:val="none" w:sz="0" w:space="0" w:color="auto"/>
                    <w:bottom w:val="none" w:sz="0" w:space="0" w:color="auto"/>
                    <w:right w:val="none" w:sz="0" w:space="0" w:color="auto"/>
                  </w:divBdr>
                  <w:divsChild>
                    <w:div w:id="1123959901">
                      <w:marLeft w:val="0"/>
                      <w:marRight w:val="0"/>
                      <w:marTop w:val="0"/>
                      <w:marBottom w:val="0"/>
                      <w:divBdr>
                        <w:top w:val="none" w:sz="0" w:space="0" w:color="auto"/>
                        <w:left w:val="none" w:sz="0" w:space="0" w:color="auto"/>
                        <w:bottom w:val="none" w:sz="0" w:space="0" w:color="auto"/>
                        <w:right w:val="none" w:sz="0" w:space="0" w:color="auto"/>
                      </w:divBdr>
                    </w:div>
                  </w:divsChild>
                </w:div>
                <w:div w:id="259723964">
                  <w:marLeft w:val="0"/>
                  <w:marRight w:val="0"/>
                  <w:marTop w:val="0"/>
                  <w:marBottom w:val="0"/>
                  <w:divBdr>
                    <w:top w:val="none" w:sz="0" w:space="0" w:color="auto"/>
                    <w:left w:val="none" w:sz="0" w:space="0" w:color="auto"/>
                    <w:bottom w:val="none" w:sz="0" w:space="0" w:color="auto"/>
                    <w:right w:val="none" w:sz="0" w:space="0" w:color="auto"/>
                  </w:divBdr>
                  <w:divsChild>
                    <w:div w:id="1602713812">
                      <w:marLeft w:val="0"/>
                      <w:marRight w:val="0"/>
                      <w:marTop w:val="0"/>
                      <w:marBottom w:val="0"/>
                      <w:divBdr>
                        <w:top w:val="none" w:sz="0" w:space="0" w:color="auto"/>
                        <w:left w:val="none" w:sz="0" w:space="0" w:color="auto"/>
                        <w:bottom w:val="none" w:sz="0" w:space="0" w:color="auto"/>
                        <w:right w:val="none" w:sz="0" w:space="0" w:color="auto"/>
                      </w:divBdr>
                    </w:div>
                  </w:divsChild>
                </w:div>
                <w:div w:id="1452020003">
                  <w:marLeft w:val="0"/>
                  <w:marRight w:val="0"/>
                  <w:marTop w:val="0"/>
                  <w:marBottom w:val="0"/>
                  <w:divBdr>
                    <w:top w:val="none" w:sz="0" w:space="0" w:color="auto"/>
                    <w:left w:val="none" w:sz="0" w:space="0" w:color="auto"/>
                    <w:bottom w:val="none" w:sz="0" w:space="0" w:color="auto"/>
                    <w:right w:val="none" w:sz="0" w:space="0" w:color="auto"/>
                  </w:divBdr>
                  <w:divsChild>
                    <w:div w:id="1128430112">
                      <w:marLeft w:val="0"/>
                      <w:marRight w:val="0"/>
                      <w:marTop w:val="0"/>
                      <w:marBottom w:val="0"/>
                      <w:divBdr>
                        <w:top w:val="none" w:sz="0" w:space="0" w:color="auto"/>
                        <w:left w:val="none" w:sz="0" w:space="0" w:color="auto"/>
                        <w:bottom w:val="none" w:sz="0" w:space="0" w:color="auto"/>
                        <w:right w:val="none" w:sz="0" w:space="0" w:color="auto"/>
                      </w:divBdr>
                    </w:div>
                  </w:divsChild>
                </w:div>
                <w:div w:id="154617168">
                  <w:marLeft w:val="0"/>
                  <w:marRight w:val="0"/>
                  <w:marTop w:val="0"/>
                  <w:marBottom w:val="0"/>
                  <w:divBdr>
                    <w:top w:val="none" w:sz="0" w:space="0" w:color="auto"/>
                    <w:left w:val="none" w:sz="0" w:space="0" w:color="auto"/>
                    <w:bottom w:val="none" w:sz="0" w:space="0" w:color="auto"/>
                    <w:right w:val="none" w:sz="0" w:space="0" w:color="auto"/>
                  </w:divBdr>
                  <w:divsChild>
                    <w:div w:id="143814367">
                      <w:marLeft w:val="0"/>
                      <w:marRight w:val="0"/>
                      <w:marTop w:val="0"/>
                      <w:marBottom w:val="0"/>
                      <w:divBdr>
                        <w:top w:val="none" w:sz="0" w:space="0" w:color="auto"/>
                        <w:left w:val="none" w:sz="0" w:space="0" w:color="auto"/>
                        <w:bottom w:val="none" w:sz="0" w:space="0" w:color="auto"/>
                        <w:right w:val="none" w:sz="0" w:space="0" w:color="auto"/>
                      </w:divBdr>
                    </w:div>
                  </w:divsChild>
                </w:div>
                <w:div w:id="148134682">
                  <w:marLeft w:val="0"/>
                  <w:marRight w:val="0"/>
                  <w:marTop w:val="0"/>
                  <w:marBottom w:val="0"/>
                  <w:divBdr>
                    <w:top w:val="none" w:sz="0" w:space="0" w:color="auto"/>
                    <w:left w:val="none" w:sz="0" w:space="0" w:color="auto"/>
                    <w:bottom w:val="none" w:sz="0" w:space="0" w:color="auto"/>
                    <w:right w:val="none" w:sz="0" w:space="0" w:color="auto"/>
                  </w:divBdr>
                  <w:divsChild>
                    <w:div w:id="557401013">
                      <w:marLeft w:val="0"/>
                      <w:marRight w:val="0"/>
                      <w:marTop w:val="0"/>
                      <w:marBottom w:val="0"/>
                      <w:divBdr>
                        <w:top w:val="none" w:sz="0" w:space="0" w:color="auto"/>
                        <w:left w:val="none" w:sz="0" w:space="0" w:color="auto"/>
                        <w:bottom w:val="none" w:sz="0" w:space="0" w:color="auto"/>
                        <w:right w:val="none" w:sz="0" w:space="0" w:color="auto"/>
                      </w:divBdr>
                    </w:div>
                  </w:divsChild>
                </w:div>
                <w:div w:id="2034837018">
                  <w:marLeft w:val="0"/>
                  <w:marRight w:val="0"/>
                  <w:marTop w:val="0"/>
                  <w:marBottom w:val="0"/>
                  <w:divBdr>
                    <w:top w:val="none" w:sz="0" w:space="0" w:color="auto"/>
                    <w:left w:val="none" w:sz="0" w:space="0" w:color="auto"/>
                    <w:bottom w:val="none" w:sz="0" w:space="0" w:color="auto"/>
                    <w:right w:val="none" w:sz="0" w:space="0" w:color="auto"/>
                  </w:divBdr>
                  <w:divsChild>
                    <w:div w:id="1268778458">
                      <w:marLeft w:val="0"/>
                      <w:marRight w:val="0"/>
                      <w:marTop w:val="0"/>
                      <w:marBottom w:val="0"/>
                      <w:divBdr>
                        <w:top w:val="none" w:sz="0" w:space="0" w:color="auto"/>
                        <w:left w:val="none" w:sz="0" w:space="0" w:color="auto"/>
                        <w:bottom w:val="none" w:sz="0" w:space="0" w:color="auto"/>
                        <w:right w:val="none" w:sz="0" w:space="0" w:color="auto"/>
                      </w:divBdr>
                      <w:divsChild>
                        <w:div w:id="23980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187">
                  <w:marLeft w:val="0"/>
                  <w:marRight w:val="0"/>
                  <w:marTop w:val="0"/>
                  <w:marBottom w:val="0"/>
                  <w:divBdr>
                    <w:top w:val="none" w:sz="0" w:space="0" w:color="auto"/>
                    <w:left w:val="none" w:sz="0" w:space="0" w:color="auto"/>
                    <w:bottom w:val="none" w:sz="0" w:space="0" w:color="auto"/>
                    <w:right w:val="none" w:sz="0" w:space="0" w:color="auto"/>
                  </w:divBdr>
                  <w:divsChild>
                    <w:div w:id="17502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87C76-BAEE-41FC-8F1E-69817F1AF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Your Population</vt:lpstr>
    </vt:vector>
  </TitlesOfParts>
  <Company>Rollins School of Public Health</Company>
  <LinksUpToDate>false</LinksUpToDate>
  <CharactersWithSpaces>3249</CharactersWithSpaces>
  <SharedDoc>false</SharedDoc>
  <HLinks>
    <vt:vector size="6" baseType="variant">
      <vt:variant>
        <vt:i4>2228351</vt:i4>
      </vt:variant>
      <vt:variant>
        <vt:i4>0</vt:i4>
      </vt:variant>
      <vt:variant>
        <vt:i4>0</vt:i4>
      </vt:variant>
      <vt:variant>
        <vt:i4>5</vt:i4>
      </vt:variant>
      <vt:variant>
        <vt:lpwstr>http://flufit.org/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Population</dc:title>
  <dc:subject/>
  <dc:creator>mlcarva</dc:creator>
  <cp:keywords/>
  <cp:lastModifiedBy>Decosimo, Kasey Poole</cp:lastModifiedBy>
  <cp:revision>7</cp:revision>
  <cp:lastPrinted>2011-05-05T23:09:00Z</cp:lastPrinted>
  <dcterms:created xsi:type="dcterms:W3CDTF">2017-05-19T15:25:00Z</dcterms:created>
  <dcterms:modified xsi:type="dcterms:W3CDTF">2017-07-14T20:27:00Z</dcterms:modified>
</cp:coreProperties>
</file>